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714D5" w:rsidRPr="00763485" w:rsidRDefault="005714D5" w:rsidP="00DE4CC5">
      <w:pPr>
        <w:keepNext/>
        <w:suppressAutoHyphens w:val="0"/>
        <w:spacing w:after="120"/>
        <w:ind w:left="-284"/>
        <w:jc w:val="center"/>
        <w:outlineLvl w:val="7"/>
        <w:rPr>
          <w:rFonts w:ascii="Arial" w:hAnsi="Arial" w:cs="Arial"/>
          <w:b/>
          <w:caps/>
          <w:sz w:val="32"/>
          <w:szCs w:val="28"/>
          <w:lang w:eastAsia="cs-CZ"/>
        </w:rPr>
      </w:pPr>
      <w:r w:rsidRPr="00763485">
        <w:rPr>
          <w:rFonts w:ascii="Arial" w:hAnsi="Arial" w:cs="Arial"/>
          <w:b/>
          <w:caps/>
          <w:sz w:val="32"/>
          <w:szCs w:val="28"/>
          <w:lang w:eastAsia="cs-CZ"/>
        </w:rPr>
        <w:t>Smlouva o dílo</w:t>
      </w:r>
    </w:p>
    <w:p w:rsidR="005714D5" w:rsidRPr="00DE4CC5" w:rsidRDefault="00763485" w:rsidP="005714D5">
      <w:pPr>
        <w:tabs>
          <w:tab w:val="left" w:pos="-426"/>
          <w:tab w:val="left" w:pos="426"/>
          <w:tab w:val="left" w:pos="567"/>
        </w:tabs>
        <w:suppressAutoHyphens w:val="0"/>
        <w:jc w:val="center"/>
        <w:outlineLvl w:val="0"/>
        <w:rPr>
          <w:rFonts w:ascii="Arial" w:hAnsi="Arial" w:cs="Arial"/>
          <w:bCs/>
          <w:sz w:val="20"/>
          <w:szCs w:val="20"/>
          <w:lang w:eastAsia="cs-CZ"/>
        </w:rPr>
      </w:pPr>
      <w:r w:rsidRPr="00DE4CC5">
        <w:rPr>
          <w:rFonts w:ascii="Arial" w:hAnsi="Arial" w:cs="Arial"/>
          <w:bCs/>
          <w:sz w:val="20"/>
          <w:szCs w:val="20"/>
          <w:lang w:eastAsia="cs-CZ"/>
        </w:rPr>
        <w:t>u</w:t>
      </w:r>
      <w:r w:rsidR="005714D5" w:rsidRPr="00DE4CC5">
        <w:rPr>
          <w:rFonts w:ascii="Arial" w:hAnsi="Arial" w:cs="Arial"/>
          <w:bCs/>
          <w:sz w:val="20"/>
          <w:szCs w:val="20"/>
          <w:lang w:eastAsia="cs-CZ"/>
        </w:rPr>
        <w:t>zavřená podle § 2586 a nás</w:t>
      </w:r>
      <w:r w:rsidR="006D0084" w:rsidRPr="00DE4CC5">
        <w:rPr>
          <w:rFonts w:ascii="Arial" w:hAnsi="Arial" w:cs="Arial"/>
          <w:bCs/>
          <w:sz w:val="20"/>
          <w:szCs w:val="20"/>
          <w:lang w:eastAsia="cs-CZ"/>
        </w:rPr>
        <w:t>l.</w:t>
      </w:r>
      <w:r w:rsidR="005714D5" w:rsidRPr="00DE4CC5">
        <w:rPr>
          <w:rFonts w:ascii="Arial" w:hAnsi="Arial" w:cs="Arial"/>
          <w:bCs/>
          <w:sz w:val="20"/>
          <w:szCs w:val="20"/>
          <w:lang w:eastAsia="cs-CZ"/>
        </w:rPr>
        <w:t xml:space="preserve"> zákona č. 89/2012 Sb., občanský zákoník (dále jen „občanský zákoník“)</w:t>
      </w:r>
    </w:p>
    <w:p w:rsidR="00233A2E" w:rsidRPr="00763485" w:rsidRDefault="00233A2E" w:rsidP="005714D5">
      <w:pPr>
        <w:tabs>
          <w:tab w:val="left" w:pos="-426"/>
          <w:tab w:val="left" w:pos="426"/>
          <w:tab w:val="left" w:pos="567"/>
        </w:tabs>
        <w:suppressAutoHyphens w:val="0"/>
        <w:jc w:val="center"/>
        <w:outlineLvl w:val="0"/>
        <w:rPr>
          <w:rFonts w:ascii="Arial" w:hAnsi="Arial" w:cs="Arial"/>
          <w:bCs/>
          <w:sz w:val="22"/>
          <w:lang w:eastAsia="cs-CZ"/>
        </w:rPr>
      </w:pPr>
      <w:r>
        <w:rPr>
          <w:rFonts w:ascii="Arial" w:hAnsi="Arial" w:cs="Arial"/>
          <w:bCs/>
          <w:sz w:val="22"/>
          <w:lang w:eastAsia="cs-CZ"/>
        </w:rPr>
        <w:t>______________________________________________________________________________</w:t>
      </w:r>
    </w:p>
    <w:p w:rsidR="00233A2E" w:rsidRDefault="00233A2E" w:rsidP="005714D5">
      <w:pPr>
        <w:tabs>
          <w:tab w:val="left" w:pos="-1440"/>
          <w:tab w:val="left" w:pos="-720"/>
          <w:tab w:val="left" w:pos="-426"/>
          <w:tab w:val="left" w:pos="426"/>
          <w:tab w:val="left" w:pos="567"/>
        </w:tabs>
        <w:suppressAutoHyphens w:val="0"/>
        <w:jc w:val="both"/>
        <w:outlineLvl w:val="0"/>
        <w:rPr>
          <w:rFonts w:ascii="Arial" w:hAnsi="Arial" w:cs="Arial"/>
          <w:bCs/>
          <w:sz w:val="20"/>
          <w:szCs w:val="20"/>
          <w:lang w:eastAsia="cs-CZ"/>
        </w:rPr>
      </w:pPr>
    </w:p>
    <w:p w:rsidR="005714D5" w:rsidRPr="005714D5" w:rsidRDefault="005714D5" w:rsidP="00233A2E">
      <w:pPr>
        <w:tabs>
          <w:tab w:val="left" w:pos="-1440"/>
          <w:tab w:val="left" w:pos="-720"/>
          <w:tab w:val="left" w:pos="-426"/>
          <w:tab w:val="left" w:pos="426"/>
          <w:tab w:val="left" w:pos="567"/>
          <w:tab w:val="left" w:pos="2552"/>
        </w:tabs>
        <w:suppressAutoHyphens w:val="0"/>
        <w:jc w:val="both"/>
        <w:outlineLvl w:val="0"/>
        <w:rPr>
          <w:rFonts w:ascii="Arial" w:hAnsi="Arial" w:cs="Arial"/>
          <w:bCs/>
          <w:sz w:val="20"/>
          <w:szCs w:val="20"/>
          <w:lang w:eastAsia="cs-CZ"/>
        </w:rPr>
      </w:pPr>
      <w:r w:rsidRPr="005714D5">
        <w:rPr>
          <w:rFonts w:ascii="Arial" w:hAnsi="Arial" w:cs="Arial"/>
          <w:bCs/>
          <w:sz w:val="20"/>
          <w:szCs w:val="20"/>
          <w:lang w:eastAsia="cs-CZ"/>
        </w:rPr>
        <w:t>Číslo smlouvy objednatele:</w:t>
      </w:r>
      <w:r w:rsidR="00763485">
        <w:rPr>
          <w:rFonts w:ascii="Arial" w:hAnsi="Arial" w:cs="Arial"/>
          <w:bCs/>
          <w:sz w:val="20"/>
          <w:szCs w:val="20"/>
          <w:lang w:eastAsia="cs-CZ"/>
        </w:rPr>
        <w:tab/>
      </w:r>
      <w:proofErr w:type="spellStart"/>
      <w:r w:rsidR="00E535B8" w:rsidRPr="00E535B8">
        <w:rPr>
          <w:rFonts w:ascii="Arial" w:hAnsi="Arial" w:cs="Arial"/>
          <w:bCs/>
          <w:sz w:val="20"/>
          <w:szCs w:val="20"/>
          <w:highlight w:val="yellow"/>
          <w:lang w:eastAsia="cs-CZ"/>
        </w:rPr>
        <w:t>xxx</w:t>
      </w:r>
      <w:proofErr w:type="spellEnd"/>
    </w:p>
    <w:p w:rsidR="005714D5" w:rsidRPr="005714D5" w:rsidRDefault="005714D5" w:rsidP="00233A2E">
      <w:pPr>
        <w:tabs>
          <w:tab w:val="left" w:pos="-1440"/>
          <w:tab w:val="left" w:pos="-720"/>
          <w:tab w:val="left" w:pos="-426"/>
          <w:tab w:val="left" w:pos="426"/>
          <w:tab w:val="left" w:pos="567"/>
          <w:tab w:val="left" w:pos="2552"/>
        </w:tabs>
        <w:suppressAutoHyphens w:val="0"/>
        <w:jc w:val="both"/>
        <w:outlineLvl w:val="0"/>
        <w:rPr>
          <w:rFonts w:ascii="Arial" w:hAnsi="Arial" w:cs="Arial"/>
          <w:bCs/>
          <w:sz w:val="16"/>
          <w:szCs w:val="16"/>
          <w:lang w:eastAsia="cs-CZ"/>
        </w:rPr>
      </w:pPr>
    </w:p>
    <w:p w:rsidR="005714D5" w:rsidRDefault="005714D5" w:rsidP="002D7680">
      <w:pPr>
        <w:tabs>
          <w:tab w:val="left" w:pos="-1440"/>
          <w:tab w:val="left" w:pos="-720"/>
          <w:tab w:val="left" w:pos="-426"/>
          <w:tab w:val="left" w:pos="426"/>
          <w:tab w:val="left" w:pos="567"/>
          <w:tab w:val="left" w:pos="2552"/>
        </w:tabs>
        <w:suppressAutoHyphens w:val="0"/>
        <w:jc w:val="both"/>
        <w:outlineLvl w:val="0"/>
        <w:rPr>
          <w:rFonts w:ascii="Arial" w:hAnsi="Arial" w:cs="Arial"/>
          <w:bCs/>
          <w:sz w:val="20"/>
          <w:szCs w:val="20"/>
          <w:lang w:eastAsia="cs-CZ"/>
        </w:rPr>
      </w:pPr>
      <w:r w:rsidRPr="005714D5">
        <w:rPr>
          <w:rFonts w:ascii="Arial" w:hAnsi="Arial" w:cs="Arial"/>
          <w:bCs/>
          <w:sz w:val="20"/>
          <w:szCs w:val="20"/>
          <w:lang w:eastAsia="cs-CZ"/>
        </w:rPr>
        <w:t>Číslo smlouvy zhotovitele:</w:t>
      </w:r>
      <w:r w:rsidR="00763485" w:rsidRPr="000E3D82">
        <w:rPr>
          <w:rFonts w:ascii="Arial" w:hAnsi="Arial" w:cs="Arial"/>
          <w:bCs/>
          <w:sz w:val="16"/>
          <w:szCs w:val="20"/>
          <w:lang w:eastAsia="cs-CZ"/>
        </w:rPr>
        <w:tab/>
      </w:r>
      <w:r w:rsidR="000E3D82" w:rsidRPr="000E3D82">
        <w:rPr>
          <w:rFonts w:ascii="Arial" w:hAnsi="Arial" w:cs="Arial"/>
          <w:sz w:val="20"/>
          <w:highlight w:val="yellow"/>
        </w:rPr>
        <w:t>………………………</w:t>
      </w:r>
    </w:p>
    <w:p w:rsidR="002D7680" w:rsidRDefault="002D7680" w:rsidP="002D7680">
      <w:pPr>
        <w:tabs>
          <w:tab w:val="left" w:pos="-1440"/>
          <w:tab w:val="left" w:pos="-720"/>
          <w:tab w:val="left" w:pos="-426"/>
          <w:tab w:val="left" w:pos="426"/>
          <w:tab w:val="left" w:pos="567"/>
          <w:tab w:val="left" w:pos="2552"/>
        </w:tabs>
        <w:suppressAutoHyphens w:val="0"/>
        <w:jc w:val="both"/>
        <w:outlineLvl w:val="0"/>
        <w:rPr>
          <w:rFonts w:ascii="Arial" w:hAnsi="Arial" w:cs="Arial"/>
          <w:bCs/>
          <w:sz w:val="20"/>
          <w:szCs w:val="20"/>
          <w:lang w:eastAsia="cs-CZ"/>
        </w:rPr>
      </w:pPr>
    </w:p>
    <w:p w:rsidR="005E4256" w:rsidRPr="005714D5" w:rsidRDefault="005E4256" w:rsidP="005714D5">
      <w:pPr>
        <w:tabs>
          <w:tab w:val="left" w:pos="-1440"/>
          <w:tab w:val="left" w:pos="-720"/>
          <w:tab w:val="left" w:pos="-426"/>
          <w:tab w:val="left" w:pos="426"/>
          <w:tab w:val="left" w:pos="567"/>
        </w:tabs>
        <w:suppressAutoHyphens w:val="0"/>
        <w:jc w:val="both"/>
        <w:outlineLvl w:val="0"/>
        <w:rPr>
          <w:rFonts w:ascii="Arial" w:hAnsi="Arial" w:cs="Arial"/>
          <w:bCs/>
          <w:sz w:val="20"/>
          <w:szCs w:val="20"/>
          <w:lang w:eastAsia="cs-CZ"/>
        </w:rPr>
      </w:pPr>
    </w:p>
    <w:p w:rsidR="005714D5" w:rsidRPr="005714D5" w:rsidRDefault="00651C9F" w:rsidP="00651C9F">
      <w:pPr>
        <w:tabs>
          <w:tab w:val="left" w:pos="1843"/>
        </w:tabs>
        <w:suppressAutoHyphens w:val="0"/>
        <w:jc w:val="center"/>
        <w:rPr>
          <w:rFonts w:ascii="Arial" w:hAnsi="Arial" w:cs="Arial"/>
          <w:b/>
          <w:sz w:val="20"/>
          <w:szCs w:val="20"/>
          <w:lang w:eastAsia="cs-CZ"/>
        </w:rPr>
      </w:pPr>
      <w:r>
        <w:rPr>
          <w:rFonts w:ascii="Arial" w:hAnsi="Arial" w:cs="Arial"/>
          <w:b/>
          <w:sz w:val="20"/>
          <w:szCs w:val="20"/>
          <w:lang w:eastAsia="cs-CZ"/>
        </w:rPr>
        <w:t>Článek I.</w:t>
      </w:r>
    </w:p>
    <w:p w:rsidR="005714D5" w:rsidRPr="005714D5" w:rsidRDefault="005714D5" w:rsidP="00651C9F">
      <w:pPr>
        <w:tabs>
          <w:tab w:val="left" w:pos="1843"/>
        </w:tabs>
        <w:suppressAutoHyphens w:val="0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5714D5">
        <w:rPr>
          <w:rFonts w:ascii="Arial" w:hAnsi="Arial" w:cs="Arial"/>
          <w:b/>
          <w:sz w:val="20"/>
          <w:szCs w:val="20"/>
          <w:lang w:eastAsia="cs-CZ"/>
        </w:rPr>
        <w:t>Smluvní strany</w:t>
      </w:r>
    </w:p>
    <w:p w:rsidR="005714D5" w:rsidRPr="005714D5" w:rsidRDefault="005714D5" w:rsidP="00651C9F">
      <w:pPr>
        <w:suppressAutoHyphens w:val="0"/>
        <w:jc w:val="both"/>
        <w:rPr>
          <w:rFonts w:ascii="Arial" w:hAnsi="Arial" w:cs="Arial"/>
          <w:b/>
          <w:sz w:val="20"/>
          <w:szCs w:val="20"/>
          <w:lang w:eastAsia="cs-CZ"/>
        </w:rPr>
      </w:pPr>
    </w:p>
    <w:p w:rsidR="00763485" w:rsidRPr="009527B8" w:rsidRDefault="00763485" w:rsidP="00763485">
      <w:pPr>
        <w:rPr>
          <w:rFonts w:ascii="Arial" w:hAnsi="Arial" w:cs="Arial"/>
          <w:b/>
          <w:sz w:val="20"/>
        </w:rPr>
      </w:pPr>
      <w:r w:rsidRPr="009527B8">
        <w:rPr>
          <w:rFonts w:ascii="Arial" w:hAnsi="Arial" w:cs="Arial"/>
          <w:b/>
          <w:sz w:val="20"/>
        </w:rPr>
        <w:t>Město Třeboň</w:t>
      </w:r>
    </w:p>
    <w:p w:rsidR="00763485" w:rsidRPr="009527B8" w:rsidRDefault="00763485" w:rsidP="0076348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zastoupené:</w:t>
      </w:r>
      <w:r w:rsidRPr="009527B8">
        <w:rPr>
          <w:rFonts w:ascii="Arial" w:hAnsi="Arial" w:cs="Arial"/>
          <w:sz w:val="20"/>
        </w:rPr>
        <w:tab/>
        <w:t xml:space="preserve">            </w:t>
      </w:r>
      <w:r w:rsidRPr="009527B8">
        <w:rPr>
          <w:rFonts w:ascii="Arial" w:hAnsi="Arial" w:cs="Arial"/>
          <w:sz w:val="20"/>
        </w:rPr>
        <w:tab/>
        <w:t>PaedDr. Janem Váňou, starostou města</w:t>
      </w:r>
    </w:p>
    <w:p w:rsidR="00763485" w:rsidRPr="009527B8" w:rsidRDefault="00763485" w:rsidP="00763485">
      <w:pPr>
        <w:rPr>
          <w:rFonts w:ascii="Arial" w:hAnsi="Arial" w:cs="Arial"/>
          <w:sz w:val="20"/>
        </w:rPr>
      </w:pPr>
      <w:r w:rsidRPr="009527B8">
        <w:rPr>
          <w:rFonts w:ascii="Arial" w:hAnsi="Arial" w:cs="Arial"/>
          <w:sz w:val="20"/>
        </w:rPr>
        <w:t>sídlo:</w:t>
      </w:r>
      <w:r w:rsidRPr="009527B8">
        <w:rPr>
          <w:rFonts w:ascii="Arial" w:hAnsi="Arial" w:cs="Arial"/>
          <w:sz w:val="20"/>
        </w:rPr>
        <w:tab/>
      </w:r>
      <w:r w:rsidRPr="009527B8">
        <w:rPr>
          <w:rFonts w:ascii="Arial" w:hAnsi="Arial" w:cs="Arial"/>
          <w:sz w:val="20"/>
        </w:rPr>
        <w:tab/>
      </w:r>
      <w:r w:rsidRPr="009527B8">
        <w:rPr>
          <w:rFonts w:ascii="Arial" w:hAnsi="Arial" w:cs="Arial"/>
          <w:sz w:val="20"/>
        </w:rPr>
        <w:tab/>
      </w:r>
      <w:r w:rsidRPr="009527B8">
        <w:rPr>
          <w:rFonts w:ascii="Arial" w:hAnsi="Arial" w:cs="Arial"/>
          <w:bCs/>
          <w:sz w:val="20"/>
        </w:rPr>
        <w:t>Palackého nám. 46/II,  379 01 Třeboň</w:t>
      </w:r>
      <w:r w:rsidRPr="009527B8">
        <w:rPr>
          <w:rFonts w:ascii="Arial" w:hAnsi="Arial" w:cs="Arial"/>
          <w:b/>
          <w:bCs/>
          <w:sz w:val="20"/>
        </w:rPr>
        <w:t xml:space="preserve"> </w:t>
      </w:r>
    </w:p>
    <w:p w:rsidR="00763485" w:rsidRPr="009527B8" w:rsidRDefault="00763485" w:rsidP="00763485">
      <w:pPr>
        <w:rPr>
          <w:rFonts w:ascii="Arial" w:hAnsi="Arial" w:cs="Arial"/>
          <w:sz w:val="20"/>
        </w:rPr>
      </w:pPr>
      <w:r w:rsidRPr="009527B8">
        <w:rPr>
          <w:rFonts w:ascii="Arial" w:hAnsi="Arial" w:cs="Arial"/>
          <w:sz w:val="20"/>
        </w:rPr>
        <w:t>IČ:</w:t>
      </w:r>
      <w:r w:rsidRPr="009527B8">
        <w:rPr>
          <w:rFonts w:ascii="Arial" w:hAnsi="Arial" w:cs="Arial"/>
          <w:sz w:val="20"/>
        </w:rPr>
        <w:tab/>
      </w:r>
      <w:r w:rsidRPr="009527B8">
        <w:rPr>
          <w:rFonts w:ascii="Arial" w:hAnsi="Arial" w:cs="Arial"/>
          <w:sz w:val="20"/>
        </w:rPr>
        <w:tab/>
      </w:r>
      <w:r w:rsidRPr="009527B8">
        <w:rPr>
          <w:rFonts w:ascii="Arial" w:hAnsi="Arial" w:cs="Arial"/>
          <w:sz w:val="20"/>
        </w:rPr>
        <w:tab/>
        <w:t xml:space="preserve">00247618 </w:t>
      </w:r>
    </w:p>
    <w:p w:rsidR="00763485" w:rsidRPr="009527B8" w:rsidRDefault="00763485" w:rsidP="00763485">
      <w:pPr>
        <w:rPr>
          <w:rFonts w:ascii="Arial" w:hAnsi="Arial" w:cs="Arial"/>
          <w:sz w:val="20"/>
        </w:rPr>
      </w:pPr>
      <w:r w:rsidRPr="009527B8">
        <w:rPr>
          <w:rFonts w:ascii="Arial" w:hAnsi="Arial" w:cs="Arial"/>
          <w:sz w:val="20"/>
        </w:rPr>
        <w:t xml:space="preserve">DIČ:                      </w:t>
      </w:r>
      <w:r w:rsidRPr="009527B8">
        <w:rPr>
          <w:rFonts w:ascii="Arial" w:hAnsi="Arial" w:cs="Arial"/>
          <w:sz w:val="20"/>
        </w:rPr>
        <w:tab/>
        <w:t>CZ00247618</w:t>
      </w:r>
    </w:p>
    <w:p w:rsidR="00763485" w:rsidRPr="009527B8" w:rsidRDefault="00763485" w:rsidP="00763485">
      <w:pPr>
        <w:rPr>
          <w:rFonts w:ascii="Arial" w:hAnsi="Arial" w:cs="Arial"/>
          <w:sz w:val="20"/>
        </w:rPr>
      </w:pPr>
      <w:r w:rsidRPr="009527B8">
        <w:rPr>
          <w:rFonts w:ascii="Arial" w:hAnsi="Arial" w:cs="Arial"/>
          <w:sz w:val="20"/>
        </w:rPr>
        <w:t xml:space="preserve">bankovní spojení:    </w:t>
      </w:r>
      <w:r w:rsidRPr="009527B8">
        <w:rPr>
          <w:rFonts w:ascii="Arial" w:hAnsi="Arial" w:cs="Arial"/>
          <w:sz w:val="20"/>
        </w:rPr>
        <w:tab/>
        <w:t xml:space="preserve">Česká spořitelna a.s., č. </w:t>
      </w:r>
      <w:proofErr w:type="spellStart"/>
      <w:r w:rsidRPr="009527B8">
        <w:rPr>
          <w:rFonts w:ascii="Arial" w:hAnsi="Arial" w:cs="Arial"/>
          <w:sz w:val="20"/>
        </w:rPr>
        <w:t>ú.</w:t>
      </w:r>
      <w:proofErr w:type="spellEnd"/>
      <w:r w:rsidRPr="009527B8">
        <w:rPr>
          <w:rFonts w:ascii="Arial" w:hAnsi="Arial" w:cs="Arial"/>
          <w:sz w:val="20"/>
        </w:rPr>
        <w:t>: 27-0603148389/0800</w:t>
      </w:r>
    </w:p>
    <w:p w:rsidR="00763485" w:rsidRPr="009527B8" w:rsidRDefault="00763485" w:rsidP="00763485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9527B8">
        <w:rPr>
          <w:rFonts w:ascii="Arial" w:hAnsi="Arial" w:cs="Arial"/>
          <w:sz w:val="20"/>
        </w:rPr>
        <w:t xml:space="preserve">telefon: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2D7680">
        <w:rPr>
          <w:rFonts w:ascii="Arial" w:hAnsi="Arial" w:cs="Arial"/>
          <w:sz w:val="20"/>
        </w:rPr>
        <w:t>384 342 115</w:t>
      </w:r>
    </w:p>
    <w:p w:rsidR="00763485" w:rsidRPr="009527B8" w:rsidRDefault="00763485" w:rsidP="00763485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9527B8">
        <w:rPr>
          <w:rFonts w:ascii="Arial" w:hAnsi="Arial" w:cs="Arial"/>
          <w:sz w:val="20"/>
        </w:rPr>
        <w:t xml:space="preserve">e-mail: posta@mesto-trebon.cz </w:t>
      </w:r>
    </w:p>
    <w:p w:rsidR="00763485" w:rsidRPr="009527B8" w:rsidRDefault="00626B9D" w:rsidP="00763485">
      <w:pPr>
        <w:autoSpaceDE w:val="0"/>
        <w:autoSpaceDN w:val="0"/>
        <w:adjustRightInd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na straně jedné </w:t>
      </w:r>
      <w:r w:rsidR="00763485" w:rsidRPr="009527B8">
        <w:rPr>
          <w:rFonts w:ascii="Arial" w:hAnsi="Arial" w:cs="Arial"/>
          <w:sz w:val="20"/>
        </w:rPr>
        <w:t xml:space="preserve">jako objednatel (dále jen </w:t>
      </w:r>
      <w:r w:rsidR="00763485" w:rsidRPr="00DE4CC5">
        <w:rPr>
          <w:rFonts w:ascii="Arial" w:hAnsi="Arial" w:cs="Arial"/>
          <w:bCs/>
          <w:sz w:val="20"/>
        </w:rPr>
        <w:t>„</w:t>
      </w:r>
      <w:r w:rsidR="00763485" w:rsidRPr="00550398">
        <w:rPr>
          <w:rFonts w:ascii="Arial" w:hAnsi="Arial" w:cs="Arial"/>
          <w:b/>
          <w:bCs/>
          <w:sz w:val="20"/>
        </w:rPr>
        <w:t>objednatel</w:t>
      </w:r>
      <w:r w:rsidR="00763485" w:rsidRPr="00626B9D">
        <w:rPr>
          <w:rFonts w:ascii="Arial" w:hAnsi="Arial" w:cs="Arial"/>
          <w:sz w:val="20"/>
        </w:rPr>
        <w:t>")</w:t>
      </w:r>
    </w:p>
    <w:p w:rsidR="00763485" w:rsidRPr="009527B8" w:rsidRDefault="00763485" w:rsidP="00763485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9527B8">
        <w:rPr>
          <w:rFonts w:ascii="Arial" w:hAnsi="Arial" w:cs="Arial"/>
          <w:sz w:val="20"/>
        </w:rPr>
        <w:t>Za objednatele je oprávněn jednat:</w:t>
      </w:r>
    </w:p>
    <w:p w:rsidR="00763485" w:rsidRPr="00DB2EB2" w:rsidRDefault="00763485" w:rsidP="00763485">
      <w:pPr>
        <w:tabs>
          <w:tab w:val="left" w:pos="3686"/>
        </w:tabs>
        <w:autoSpaceDE w:val="0"/>
        <w:autoSpaceDN w:val="0"/>
        <w:adjustRightInd w:val="0"/>
        <w:rPr>
          <w:rFonts w:ascii="Arial" w:hAnsi="Arial" w:cs="Arial"/>
          <w:bCs/>
          <w:iCs/>
          <w:sz w:val="20"/>
        </w:rPr>
      </w:pPr>
      <w:r w:rsidRPr="00DB2EB2">
        <w:rPr>
          <w:rFonts w:ascii="Arial" w:hAnsi="Arial" w:cs="Arial"/>
          <w:bCs/>
          <w:iCs/>
          <w:sz w:val="20"/>
        </w:rPr>
        <w:t>ve věcech smluvních:</w:t>
      </w:r>
      <w:r>
        <w:rPr>
          <w:rFonts w:ascii="Arial" w:hAnsi="Arial" w:cs="Arial"/>
          <w:bCs/>
          <w:iCs/>
          <w:sz w:val="20"/>
        </w:rPr>
        <w:tab/>
      </w:r>
      <w:r w:rsidRPr="00DB2EB2">
        <w:rPr>
          <w:rFonts w:ascii="Arial" w:hAnsi="Arial" w:cs="Arial"/>
          <w:sz w:val="20"/>
        </w:rPr>
        <w:t>PaedDr. Jan Váňa, starosta,</w:t>
      </w:r>
    </w:p>
    <w:p w:rsidR="00763485" w:rsidRPr="00DB2EB2" w:rsidRDefault="00763485" w:rsidP="00763485">
      <w:pPr>
        <w:tabs>
          <w:tab w:val="left" w:pos="3686"/>
        </w:tabs>
        <w:autoSpaceDE w:val="0"/>
        <w:autoSpaceDN w:val="0"/>
        <w:adjustRightInd w:val="0"/>
        <w:rPr>
          <w:rFonts w:ascii="Arial" w:hAnsi="Arial" w:cs="Arial"/>
          <w:bCs/>
          <w:iCs/>
          <w:sz w:val="20"/>
        </w:rPr>
      </w:pPr>
      <w:r w:rsidRPr="00DB2EB2">
        <w:rPr>
          <w:rFonts w:ascii="Arial" w:hAnsi="Arial" w:cs="Arial"/>
          <w:bCs/>
          <w:iCs/>
          <w:sz w:val="20"/>
        </w:rPr>
        <w:t>ve věcech technických a převzetí díla:</w:t>
      </w:r>
      <w:r w:rsidRPr="00DB2EB2">
        <w:rPr>
          <w:rFonts w:ascii="Arial" w:hAnsi="Arial" w:cs="Arial"/>
          <w:bCs/>
          <w:iCs/>
          <w:sz w:val="20"/>
        </w:rPr>
        <w:tab/>
      </w:r>
      <w:r w:rsidRPr="00DB2EB2">
        <w:rPr>
          <w:rFonts w:ascii="Arial" w:hAnsi="Arial" w:cs="Arial"/>
          <w:sz w:val="20"/>
        </w:rPr>
        <w:t>Ing. Pavel Hajna, vedoucí ORI, 384 342 143</w:t>
      </w:r>
    </w:p>
    <w:p w:rsidR="00763485" w:rsidRPr="009527B8" w:rsidRDefault="00763485" w:rsidP="00763485">
      <w:pPr>
        <w:tabs>
          <w:tab w:val="left" w:pos="3686"/>
        </w:tabs>
        <w:spacing w:after="120"/>
        <w:ind w:left="3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E65BA6">
        <w:rPr>
          <w:rFonts w:ascii="Arial" w:hAnsi="Arial" w:cs="Arial"/>
          <w:sz w:val="20"/>
        </w:rPr>
        <w:t>Bc. Alexandra Jelínková</w:t>
      </w:r>
      <w:r w:rsidRPr="009527B8">
        <w:rPr>
          <w:rFonts w:ascii="Arial" w:hAnsi="Arial" w:cs="Arial"/>
          <w:sz w:val="20"/>
        </w:rPr>
        <w:t xml:space="preserve">, referent ORI, 384 342 </w:t>
      </w:r>
      <w:r w:rsidR="00E65BA6">
        <w:rPr>
          <w:rFonts w:ascii="Arial" w:hAnsi="Arial" w:cs="Arial"/>
          <w:sz w:val="20"/>
        </w:rPr>
        <w:t>140</w:t>
      </w:r>
    </w:p>
    <w:p w:rsidR="005714D5" w:rsidRPr="005714D5" w:rsidRDefault="005714D5" w:rsidP="00651C9F">
      <w:pPr>
        <w:numPr>
          <w:ilvl w:val="12"/>
          <w:numId w:val="0"/>
        </w:numPr>
        <w:shd w:val="clear" w:color="auto" w:fill="FFFFFF"/>
        <w:tabs>
          <w:tab w:val="left" w:pos="-1440"/>
          <w:tab w:val="left" w:pos="-720"/>
          <w:tab w:val="left" w:pos="1"/>
          <w:tab w:val="left" w:pos="284"/>
          <w:tab w:val="left" w:pos="432"/>
          <w:tab w:val="left" w:pos="1440"/>
          <w:tab w:val="left" w:pos="2127"/>
          <w:tab w:val="left" w:pos="2160"/>
          <w:tab w:val="left" w:pos="2552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uppressAutoHyphens w:val="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5714D5">
        <w:rPr>
          <w:rFonts w:ascii="Arial" w:hAnsi="Arial" w:cs="Arial"/>
          <w:bCs/>
          <w:sz w:val="20"/>
          <w:szCs w:val="20"/>
          <w:lang w:eastAsia="cs-CZ"/>
        </w:rPr>
        <w:t>a</w:t>
      </w:r>
    </w:p>
    <w:p w:rsidR="00CE6CD3" w:rsidRDefault="00CE6CD3" w:rsidP="00763485">
      <w:pPr>
        <w:rPr>
          <w:rFonts w:ascii="Arial" w:hAnsi="Arial" w:cs="Arial"/>
          <w:b/>
          <w:sz w:val="20"/>
        </w:rPr>
      </w:pPr>
    </w:p>
    <w:p w:rsidR="00763485" w:rsidRPr="000E3D82" w:rsidRDefault="000E3D82" w:rsidP="00763485">
      <w:pPr>
        <w:rPr>
          <w:rFonts w:ascii="Arial" w:hAnsi="Arial" w:cs="Arial"/>
          <w:b/>
          <w:sz w:val="16"/>
          <w:szCs w:val="20"/>
        </w:rPr>
      </w:pPr>
      <w:r w:rsidRPr="000E3D82">
        <w:rPr>
          <w:rFonts w:ascii="Arial" w:hAnsi="Arial" w:cs="Arial"/>
          <w:b/>
          <w:sz w:val="20"/>
          <w:highlight w:val="yellow"/>
        </w:rPr>
        <w:t>………………………</w:t>
      </w:r>
    </w:p>
    <w:p w:rsidR="00763485" w:rsidRPr="000E3D82" w:rsidRDefault="00763485" w:rsidP="00763485">
      <w:pPr>
        <w:tabs>
          <w:tab w:val="left" w:pos="2127"/>
        </w:tabs>
        <w:jc w:val="both"/>
        <w:rPr>
          <w:rFonts w:ascii="Arial" w:hAnsi="Arial" w:cs="Arial"/>
          <w:sz w:val="20"/>
          <w:szCs w:val="20"/>
        </w:rPr>
      </w:pPr>
      <w:r w:rsidRPr="000E3D82">
        <w:rPr>
          <w:rFonts w:ascii="Arial" w:hAnsi="Arial" w:cs="Arial"/>
          <w:sz w:val="20"/>
          <w:szCs w:val="20"/>
        </w:rPr>
        <w:t xml:space="preserve">zastoupen </w:t>
      </w:r>
      <w:r w:rsidRPr="000E3D82">
        <w:rPr>
          <w:rFonts w:ascii="Arial" w:hAnsi="Arial" w:cs="Arial"/>
          <w:sz w:val="20"/>
          <w:szCs w:val="20"/>
        </w:rPr>
        <w:tab/>
      </w:r>
      <w:r w:rsidR="000E3D82" w:rsidRPr="000E3D82">
        <w:rPr>
          <w:rFonts w:ascii="Arial" w:hAnsi="Arial" w:cs="Arial"/>
          <w:sz w:val="20"/>
          <w:szCs w:val="20"/>
          <w:highlight w:val="yellow"/>
        </w:rPr>
        <w:t>………………………</w:t>
      </w:r>
      <w:r w:rsidRPr="000E3D82">
        <w:rPr>
          <w:rFonts w:ascii="Arial" w:hAnsi="Arial" w:cs="Arial"/>
          <w:sz w:val="20"/>
          <w:szCs w:val="20"/>
        </w:rPr>
        <w:t xml:space="preserve">                     </w:t>
      </w:r>
    </w:p>
    <w:p w:rsidR="00763485" w:rsidRPr="000E3D82" w:rsidRDefault="00763485" w:rsidP="00763485">
      <w:pPr>
        <w:tabs>
          <w:tab w:val="left" w:pos="2127"/>
        </w:tabs>
        <w:jc w:val="both"/>
        <w:rPr>
          <w:rFonts w:ascii="Arial" w:hAnsi="Arial" w:cs="Arial"/>
          <w:sz w:val="20"/>
          <w:szCs w:val="20"/>
        </w:rPr>
      </w:pPr>
      <w:r w:rsidRPr="000E3D82">
        <w:rPr>
          <w:rFonts w:ascii="Arial" w:hAnsi="Arial" w:cs="Arial"/>
          <w:sz w:val="20"/>
          <w:szCs w:val="20"/>
        </w:rPr>
        <w:t xml:space="preserve">sídlo: </w:t>
      </w:r>
      <w:r w:rsidRPr="000E3D82">
        <w:rPr>
          <w:rFonts w:ascii="Arial" w:hAnsi="Arial" w:cs="Arial"/>
          <w:sz w:val="20"/>
          <w:szCs w:val="20"/>
        </w:rPr>
        <w:tab/>
      </w:r>
      <w:r w:rsidR="000E3D82" w:rsidRPr="000E3D82">
        <w:rPr>
          <w:rFonts w:ascii="Arial" w:hAnsi="Arial" w:cs="Arial"/>
          <w:sz w:val="20"/>
          <w:szCs w:val="20"/>
          <w:highlight w:val="yellow"/>
        </w:rPr>
        <w:t>………………………</w:t>
      </w:r>
      <w:r w:rsidRPr="000E3D82">
        <w:rPr>
          <w:rFonts w:ascii="Arial" w:hAnsi="Arial" w:cs="Arial"/>
          <w:sz w:val="20"/>
          <w:szCs w:val="20"/>
        </w:rPr>
        <w:t xml:space="preserve">  </w:t>
      </w:r>
      <w:r w:rsidRPr="000E3D82">
        <w:rPr>
          <w:rFonts w:ascii="Arial" w:hAnsi="Arial" w:cs="Arial"/>
          <w:sz w:val="20"/>
          <w:szCs w:val="20"/>
        </w:rPr>
        <w:tab/>
      </w:r>
      <w:r w:rsidRPr="000E3D82">
        <w:rPr>
          <w:rFonts w:ascii="Arial" w:hAnsi="Arial" w:cs="Arial"/>
          <w:sz w:val="20"/>
          <w:szCs w:val="20"/>
        </w:rPr>
        <w:tab/>
        <w:t xml:space="preserve">  </w:t>
      </w:r>
    </w:p>
    <w:p w:rsidR="00763485" w:rsidRPr="000E3D82" w:rsidRDefault="00763485" w:rsidP="00763485">
      <w:pPr>
        <w:tabs>
          <w:tab w:val="left" w:pos="2127"/>
        </w:tabs>
        <w:jc w:val="both"/>
        <w:rPr>
          <w:rFonts w:ascii="Arial" w:hAnsi="Arial" w:cs="Arial"/>
          <w:sz w:val="20"/>
          <w:szCs w:val="20"/>
        </w:rPr>
      </w:pPr>
      <w:r w:rsidRPr="000E3D82">
        <w:rPr>
          <w:rFonts w:ascii="Arial" w:hAnsi="Arial" w:cs="Arial"/>
          <w:sz w:val="20"/>
          <w:szCs w:val="20"/>
        </w:rPr>
        <w:t xml:space="preserve">IČ: </w:t>
      </w:r>
      <w:r w:rsidRPr="000E3D82">
        <w:rPr>
          <w:rFonts w:ascii="Arial" w:hAnsi="Arial" w:cs="Arial"/>
          <w:sz w:val="20"/>
          <w:szCs w:val="20"/>
        </w:rPr>
        <w:tab/>
      </w:r>
      <w:r w:rsidR="000E3D82" w:rsidRPr="000E3D82">
        <w:rPr>
          <w:rFonts w:ascii="Arial" w:hAnsi="Arial" w:cs="Arial"/>
          <w:sz w:val="20"/>
          <w:szCs w:val="20"/>
          <w:highlight w:val="yellow"/>
        </w:rPr>
        <w:t>………………………</w:t>
      </w:r>
      <w:r w:rsidRPr="000E3D82">
        <w:rPr>
          <w:rFonts w:ascii="Arial" w:hAnsi="Arial" w:cs="Arial"/>
          <w:sz w:val="20"/>
          <w:szCs w:val="20"/>
        </w:rPr>
        <w:t xml:space="preserve">  </w:t>
      </w:r>
    </w:p>
    <w:p w:rsidR="00763485" w:rsidRPr="000E3D82" w:rsidRDefault="00763485" w:rsidP="00763485">
      <w:pPr>
        <w:tabs>
          <w:tab w:val="left" w:pos="2127"/>
        </w:tabs>
        <w:jc w:val="both"/>
        <w:rPr>
          <w:rFonts w:ascii="Arial" w:hAnsi="Arial" w:cs="Arial"/>
          <w:sz w:val="20"/>
          <w:szCs w:val="20"/>
        </w:rPr>
      </w:pPr>
      <w:r w:rsidRPr="000E3D82">
        <w:rPr>
          <w:rFonts w:ascii="Arial" w:hAnsi="Arial" w:cs="Arial"/>
          <w:sz w:val="20"/>
          <w:szCs w:val="20"/>
        </w:rPr>
        <w:t xml:space="preserve">DIČ: </w:t>
      </w:r>
      <w:r w:rsidRPr="000E3D82">
        <w:rPr>
          <w:rFonts w:ascii="Arial" w:hAnsi="Arial" w:cs="Arial"/>
          <w:sz w:val="20"/>
          <w:szCs w:val="20"/>
        </w:rPr>
        <w:tab/>
      </w:r>
      <w:r w:rsidR="000E3D82" w:rsidRPr="000E3D82">
        <w:rPr>
          <w:rFonts w:ascii="Arial" w:hAnsi="Arial" w:cs="Arial"/>
          <w:sz w:val="20"/>
          <w:szCs w:val="20"/>
          <w:highlight w:val="yellow"/>
        </w:rPr>
        <w:t>………………………</w:t>
      </w:r>
    </w:p>
    <w:p w:rsidR="00763485" w:rsidRPr="00AF1C88" w:rsidRDefault="00763485" w:rsidP="00763485">
      <w:pPr>
        <w:tabs>
          <w:tab w:val="left" w:pos="2127"/>
        </w:tabs>
        <w:jc w:val="both"/>
        <w:rPr>
          <w:rFonts w:ascii="Arial" w:hAnsi="Arial" w:cs="Arial"/>
          <w:sz w:val="20"/>
        </w:rPr>
      </w:pPr>
      <w:r w:rsidRPr="00AF1C88">
        <w:rPr>
          <w:rFonts w:ascii="Arial" w:hAnsi="Arial" w:cs="Arial"/>
          <w:sz w:val="20"/>
        </w:rPr>
        <w:t xml:space="preserve">bankovní spojení:        </w:t>
      </w:r>
      <w:r w:rsidRPr="00AF1C88">
        <w:rPr>
          <w:rFonts w:ascii="Arial" w:hAnsi="Arial" w:cs="Arial"/>
          <w:sz w:val="20"/>
        </w:rPr>
        <w:tab/>
      </w:r>
      <w:r w:rsidR="000E3D82" w:rsidRPr="000E3D82">
        <w:rPr>
          <w:rFonts w:ascii="Arial" w:hAnsi="Arial" w:cs="Arial"/>
          <w:sz w:val="20"/>
          <w:szCs w:val="20"/>
          <w:highlight w:val="yellow"/>
        </w:rPr>
        <w:t>………………………</w:t>
      </w:r>
      <w:r w:rsidRPr="00AF1C88">
        <w:rPr>
          <w:rFonts w:ascii="Arial" w:hAnsi="Arial" w:cs="Arial"/>
          <w:sz w:val="20"/>
        </w:rPr>
        <w:t xml:space="preserve">, č. </w:t>
      </w:r>
      <w:proofErr w:type="spellStart"/>
      <w:r w:rsidRPr="00AF1C88">
        <w:rPr>
          <w:rFonts w:ascii="Arial" w:hAnsi="Arial" w:cs="Arial"/>
          <w:sz w:val="20"/>
        </w:rPr>
        <w:t>ú.</w:t>
      </w:r>
      <w:proofErr w:type="spellEnd"/>
      <w:r w:rsidRPr="00AF1C88">
        <w:rPr>
          <w:rFonts w:ascii="Arial" w:hAnsi="Arial" w:cs="Arial"/>
          <w:sz w:val="20"/>
        </w:rPr>
        <w:t xml:space="preserve"> </w:t>
      </w:r>
      <w:r w:rsidR="000E3D82" w:rsidRPr="000E3D82">
        <w:rPr>
          <w:rFonts w:ascii="Arial" w:hAnsi="Arial" w:cs="Arial"/>
          <w:sz w:val="20"/>
          <w:szCs w:val="20"/>
          <w:highlight w:val="yellow"/>
        </w:rPr>
        <w:t>………………………</w:t>
      </w:r>
      <w:r w:rsidRPr="00AF1C88">
        <w:rPr>
          <w:rFonts w:ascii="Arial" w:hAnsi="Arial" w:cs="Arial"/>
          <w:sz w:val="20"/>
        </w:rPr>
        <w:t xml:space="preserve">   </w:t>
      </w:r>
    </w:p>
    <w:p w:rsidR="00763485" w:rsidRPr="00AF1C88" w:rsidRDefault="00763485" w:rsidP="00763485">
      <w:pPr>
        <w:jc w:val="both"/>
        <w:rPr>
          <w:rFonts w:ascii="Arial" w:hAnsi="Arial" w:cs="Arial"/>
          <w:sz w:val="20"/>
        </w:rPr>
      </w:pPr>
      <w:r w:rsidRPr="00AF1C88">
        <w:rPr>
          <w:rFonts w:ascii="Arial" w:hAnsi="Arial" w:cs="Arial"/>
          <w:sz w:val="20"/>
        </w:rPr>
        <w:t>zapsaná v obchodním rejstříku Krajským soudem</w:t>
      </w:r>
      <w:r w:rsidRPr="000E3D82">
        <w:rPr>
          <w:rFonts w:ascii="Arial" w:hAnsi="Arial" w:cs="Arial"/>
          <w:sz w:val="18"/>
        </w:rPr>
        <w:t xml:space="preserve"> </w:t>
      </w:r>
      <w:r w:rsidR="000E3D82" w:rsidRPr="000E3D82">
        <w:rPr>
          <w:rFonts w:ascii="Arial" w:hAnsi="Arial" w:cs="Arial"/>
          <w:sz w:val="18"/>
        </w:rPr>
        <w:t xml:space="preserve"> </w:t>
      </w:r>
      <w:r w:rsidR="000E3D82" w:rsidRPr="000E3D82">
        <w:rPr>
          <w:rFonts w:ascii="Arial" w:hAnsi="Arial" w:cs="Arial"/>
          <w:sz w:val="20"/>
          <w:szCs w:val="20"/>
          <w:highlight w:val="yellow"/>
        </w:rPr>
        <w:t>………………………</w:t>
      </w:r>
      <w:r w:rsidRPr="00AF1C88">
        <w:rPr>
          <w:rFonts w:ascii="Arial" w:hAnsi="Arial" w:cs="Arial"/>
          <w:sz w:val="20"/>
        </w:rPr>
        <w:t xml:space="preserve">  </w:t>
      </w:r>
    </w:p>
    <w:p w:rsidR="00626B9D" w:rsidRPr="009527B8" w:rsidRDefault="00626B9D" w:rsidP="00626B9D">
      <w:pPr>
        <w:autoSpaceDE w:val="0"/>
        <w:autoSpaceDN w:val="0"/>
        <w:adjustRightInd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na straně druhé </w:t>
      </w:r>
      <w:r w:rsidRPr="009527B8">
        <w:rPr>
          <w:rFonts w:ascii="Arial" w:hAnsi="Arial" w:cs="Arial"/>
          <w:sz w:val="20"/>
        </w:rPr>
        <w:t xml:space="preserve">jako </w:t>
      </w:r>
      <w:r>
        <w:rPr>
          <w:rFonts w:ascii="Arial" w:hAnsi="Arial" w:cs="Arial"/>
          <w:sz w:val="20"/>
        </w:rPr>
        <w:t>zhotovitel</w:t>
      </w:r>
      <w:r w:rsidRPr="009527B8">
        <w:rPr>
          <w:rFonts w:ascii="Arial" w:hAnsi="Arial" w:cs="Arial"/>
          <w:sz w:val="20"/>
        </w:rPr>
        <w:t xml:space="preserve"> (dále jen </w:t>
      </w:r>
      <w:r>
        <w:rPr>
          <w:rFonts w:ascii="Arial" w:hAnsi="Arial" w:cs="Arial"/>
          <w:bCs/>
          <w:sz w:val="20"/>
        </w:rPr>
        <w:t>„</w:t>
      </w:r>
      <w:r w:rsidRPr="00DE4CC5">
        <w:rPr>
          <w:rFonts w:ascii="Arial" w:hAnsi="Arial" w:cs="Arial"/>
          <w:b/>
          <w:bCs/>
          <w:sz w:val="20"/>
        </w:rPr>
        <w:t>zhotovitel</w:t>
      </w:r>
      <w:r>
        <w:rPr>
          <w:rFonts w:ascii="Arial" w:hAnsi="Arial" w:cs="Arial"/>
          <w:bCs/>
          <w:sz w:val="20"/>
        </w:rPr>
        <w:t>“</w:t>
      </w:r>
      <w:r w:rsidR="00B64073">
        <w:rPr>
          <w:rFonts w:ascii="Arial" w:hAnsi="Arial" w:cs="Arial"/>
          <w:bCs/>
          <w:sz w:val="20"/>
        </w:rPr>
        <w:t>)</w:t>
      </w:r>
    </w:p>
    <w:p w:rsidR="00763485" w:rsidRPr="00AF1C88" w:rsidRDefault="00763485" w:rsidP="0076348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AF1C88">
        <w:rPr>
          <w:rFonts w:ascii="Arial" w:hAnsi="Arial" w:cs="Arial"/>
          <w:sz w:val="20"/>
        </w:rPr>
        <w:t>Za zhotovitele je oprávněn jednat:</w:t>
      </w:r>
    </w:p>
    <w:p w:rsidR="00763485" w:rsidRPr="00DB2EB2" w:rsidRDefault="00763485" w:rsidP="00763485">
      <w:pPr>
        <w:tabs>
          <w:tab w:val="left" w:pos="2127"/>
        </w:tabs>
        <w:autoSpaceDE w:val="0"/>
        <w:autoSpaceDN w:val="0"/>
        <w:adjustRightInd w:val="0"/>
        <w:jc w:val="both"/>
        <w:rPr>
          <w:rFonts w:ascii="Arial" w:hAnsi="Arial" w:cs="Arial"/>
          <w:bCs/>
          <w:iCs/>
          <w:sz w:val="20"/>
        </w:rPr>
      </w:pPr>
      <w:r w:rsidRPr="00DB2EB2">
        <w:rPr>
          <w:rFonts w:ascii="Arial" w:hAnsi="Arial" w:cs="Arial"/>
          <w:bCs/>
          <w:iCs/>
          <w:sz w:val="20"/>
        </w:rPr>
        <w:t>ve věcech smluvních: </w:t>
      </w:r>
      <w:r>
        <w:rPr>
          <w:rFonts w:ascii="Arial" w:hAnsi="Arial" w:cs="Arial"/>
          <w:bCs/>
          <w:iCs/>
          <w:sz w:val="20"/>
        </w:rPr>
        <w:tab/>
      </w:r>
      <w:r w:rsidRPr="00DE4CC5">
        <w:rPr>
          <w:rFonts w:ascii="Arial" w:hAnsi="Arial" w:cs="Arial"/>
          <w:sz w:val="20"/>
        </w:rPr>
        <w:t>jméno, funkce, tel.</w:t>
      </w:r>
      <w:r w:rsidR="00F22B2B" w:rsidRPr="00F22B2B">
        <w:rPr>
          <w:rFonts w:ascii="Arial" w:hAnsi="Arial" w:cs="Arial"/>
          <w:sz w:val="20"/>
        </w:rPr>
        <w:t xml:space="preserve"> </w:t>
      </w:r>
      <w:r w:rsidR="00F22B2B" w:rsidRPr="00DE4CC5">
        <w:rPr>
          <w:rFonts w:ascii="Arial" w:hAnsi="Arial" w:cs="Arial"/>
          <w:sz w:val="20"/>
          <w:highlight w:val="yellow"/>
        </w:rPr>
        <w:t>…………………</w:t>
      </w:r>
      <w:r w:rsidR="00F22B2B" w:rsidRPr="00F22B2B">
        <w:rPr>
          <w:rFonts w:ascii="Arial" w:hAnsi="Arial" w:cs="Arial"/>
          <w:sz w:val="20"/>
        </w:rPr>
        <w:t xml:space="preserve">, e-mail </w:t>
      </w:r>
      <w:r w:rsidR="00F22B2B" w:rsidRPr="00DE4CC5">
        <w:rPr>
          <w:rFonts w:ascii="Arial" w:hAnsi="Arial" w:cs="Arial"/>
          <w:sz w:val="20"/>
          <w:highlight w:val="yellow"/>
        </w:rPr>
        <w:t>…………………</w:t>
      </w:r>
    </w:p>
    <w:p w:rsidR="00763485" w:rsidRPr="00DB2EB2" w:rsidRDefault="00763485" w:rsidP="00763485">
      <w:pPr>
        <w:tabs>
          <w:tab w:val="left" w:pos="2127"/>
        </w:tabs>
        <w:autoSpaceDE w:val="0"/>
        <w:autoSpaceDN w:val="0"/>
        <w:adjustRightInd w:val="0"/>
        <w:jc w:val="both"/>
        <w:rPr>
          <w:rFonts w:ascii="Arial" w:hAnsi="Arial" w:cs="Arial"/>
          <w:bCs/>
          <w:iCs/>
          <w:sz w:val="20"/>
        </w:rPr>
      </w:pPr>
      <w:r w:rsidRPr="00DB2EB2">
        <w:rPr>
          <w:rFonts w:ascii="Arial" w:hAnsi="Arial" w:cs="Arial"/>
          <w:bCs/>
          <w:iCs/>
          <w:sz w:val="20"/>
        </w:rPr>
        <w:t xml:space="preserve">ve věcech technických: </w:t>
      </w:r>
      <w:r>
        <w:rPr>
          <w:rFonts w:ascii="Arial" w:hAnsi="Arial" w:cs="Arial"/>
          <w:bCs/>
          <w:iCs/>
          <w:sz w:val="20"/>
        </w:rPr>
        <w:tab/>
      </w:r>
      <w:r w:rsidRPr="00DE4CC5">
        <w:rPr>
          <w:rFonts w:ascii="Arial" w:hAnsi="Arial" w:cs="Arial"/>
          <w:sz w:val="20"/>
        </w:rPr>
        <w:t>jméno, funkce, tel.</w:t>
      </w:r>
      <w:r w:rsidR="00F22B2B">
        <w:rPr>
          <w:rFonts w:ascii="Arial" w:hAnsi="Arial" w:cs="Arial"/>
          <w:sz w:val="20"/>
        </w:rPr>
        <w:t xml:space="preserve"> </w:t>
      </w:r>
      <w:r w:rsidR="00F22B2B" w:rsidRPr="00DE4CC5">
        <w:rPr>
          <w:rFonts w:ascii="Arial" w:hAnsi="Arial" w:cs="Arial"/>
          <w:sz w:val="20"/>
          <w:highlight w:val="yellow"/>
        </w:rPr>
        <w:t>…………………</w:t>
      </w:r>
      <w:r w:rsidR="00F22B2B" w:rsidRPr="00E8697A">
        <w:rPr>
          <w:rFonts w:ascii="Arial" w:hAnsi="Arial" w:cs="Arial"/>
          <w:sz w:val="20"/>
        </w:rPr>
        <w:t xml:space="preserve">, e-mail </w:t>
      </w:r>
      <w:r w:rsidR="00F22B2B" w:rsidRPr="00DE4CC5">
        <w:rPr>
          <w:rFonts w:ascii="Arial" w:hAnsi="Arial" w:cs="Arial"/>
          <w:sz w:val="20"/>
          <w:highlight w:val="yellow"/>
        </w:rPr>
        <w:t>…………………</w:t>
      </w:r>
    </w:p>
    <w:p w:rsidR="00763485" w:rsidRDefault="00763485" w:rsidP="00651C9F">
      <w:pPr>
        <w:tabs>
          <w:tab w:val="left" w:pos="284"/>
          <w:tab w:val="left" w:pos="540"/>
          <w:tab w:val="left" w:pos="2552"/>
        </w:tabs>
        <w:suppressAutoHyphens w:val="0"/>
        <w:jc w:val="both"/>
        <w:rPr>
          <w:rFonts w:ascii="Arial" w:hAnsi="Arial" w:cs="Arial"/>
          <w:sz w:val="20"/>
          <w:szCs w:val="20"/>
          <w:lang w:eastAsia="cs-CZ"/>
        </w:rPr>
      </w:pPr>
    </w:p>
    <w:p w:rsidR="005714D5" w:rsidRPr="00763485" w:rsidRDefault="00626B9D" w:rsidP="00763485">
      <w:pPr>
        <w:tabs>
          <w:tab w:val="left" w:pos="284"/>
          <w:tab w:val="left" w:pos="540"/>
          <w:tab w:val="left" w:pos="2552"/>
        </w:tabs>
        <w:suppressAutoHyphens w:val="0"/>
        <w:jc w:val="both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Objednatel a zhotovitel</w:t>
      </w:r>
      <w:r w:rsidR="005714D5" w:rsidRPr="00763485">
        <w:rPr>
          <w:rFonts w:ascii="Arial" w:hAnsi="Arial" w:cs="Arial"/>
          <w:sz w:val="20"/>
          <w:szCs w:val="20"/>
          <w:lang w:eastAsia="cs-CZ"/>
        </w:rPr>
        <w:t xml:space="preserve"> budou v této Smlouvě označováni jednotlivě jako „</w:t>
      </w:r>
      <w:r w:rsidR="00763485">
        <w:rPr>
          <w:rFonts w:ascii="Arial" w:hAnsi="Arial" w:cs="Arial"/>
          <w:sz w:val="20"/>
          <w:szCs w:val="20"/>
          <w:lang w:eastAsia="cs-CZ"/>
        </w:rPr>
        <w:t>s</w:t>
      </w:r>
      <w:r w:rsidR="005714D5" w:rsidRPr="00763485">
        <w:rPr>
          <w:rFonts w:ascii="Arial" w:hAnsi="Arial" w:cs="Arial"/>
          <w:sz w:val="20"/>
          <w:szCs w:val="20"/>
          <w:lang w:eastAsia="cs-CZ"/>
        </w:rPr>
        <w:t>trana</w:t>
      </w:r>
      <w:r w:rsidR="00763485">
        <w:rPr>
          <w:rFonts w:ascii="Arial" w:hAnsi="Arial" w:cs="Arial"/>
          <w:sz w:val="20"/>
          <w:szCs w:val="20"/>
          <w:lang w:eastAsia="cs-CZ"/>
        </w:rPr>
        <w:t>“ a společně jako „s</w:t>
      </w:r>
      <w:r w:rsidR="005714D5" w:rsidRPr="00763485">
        <w:rPr>
          <w:rFonts w:ascii="Arial" w:hAnsi="Arial" w:cs="Arial"/>
          <w:sz w:val="20"/>
          <w:szCs w:val="20"/>
          <w:lang w:eastAsia="cs-CZ"/>
        </w:rPr>
        <w:t>trany</w:t>
      </w:r>
      <w:r w:rsidR="00763485">
        <w:rPr>
          <w:rFonts w:ascii="Arial" w:hAnsi="Arial" w:cs="Arial"/>
          <w:sz w:val="20"/>
          <w:szCs w:val="20"/>
          <w:lang w:eastAsia="cs-CZ"/>
        </w:rPr>
        <w:t>“.</w:t>
      </w:r>
    </w:p>
    <w:p w:rsidR="00682844" w:rsidRPr="00F65FA6" w:rsidRDefault="00682844">
      <w:pPr>
        <w:rPr>
          <w:rFonts w:ascii="Arial" w:hAnsi="Arial" w:cs="Arial"/>
          <w:sz w:val="20"/>
          <w:szCs w:val="20"/>
        </w:rPr>
      </w:pPr>
    </w:p>
    <w:p w:rsidR="00BE6605" w:rsidRPr="00F65FA6" w:rsidRDefault="003159D2" w:rsidP="00BE6605">
      <w:pPr>
        <w:tabs>
          <w:tab w:val="left" w:pos="426"/>
        </w:tabs>
        <w:ind w:left="426" w:hanging="426"/>
        <w:jc w:val="both"/>
        <w:rPr>
          <w:rFonts w:ascii="Arial" w:hAnsi="Arial" w:cs="Arial"/>
          <w:color w:val="FF6600"/>
          <w:sz w:val="20"/>
          <w:szCs w:val="20"/>
        </w:rPr>
      </w:pPr>
      <w:r w:rsidRPr="00F65FA6">
        <w:rPr>
          <w:rFonts w:ascii="Arial" w:hAnsi="Arial" w:cs="Arial"/>
          <w:sz w:val="20"/>
          <w:szCs w:val="20"/>
        </w:rPr>
        <w:t xml:space="preserve">Objednatelem </w:t>
      </w:r>
      <w:r w:rsidR="00BE6605" w:rsidRPr="00F65FA6">
        <w:rPr>
          <w:rFonts w:ascii="Arial" w:hAnsi="Arial" w:cs="Arial"/>
          <w:sz w:val="20"/>
          <w:szCs w:val="20"/>
        </w:rPr>
        <w:t xml:space="preserve">je </w:t>
      </w:r>
      <w:r w:rsidR="00491826" w:rsidRPr="00F65FA6">
        <w:rPr>
          <w:rFonts w:ascii="Arial" w:hAnsi="Arial" w:cs="Arial"/>
          <w:sz w:val="20"/>
          <w:szCs w:val="20"/>
        </w:rPr>
        <w:t>územní samosprávn</w:t>
      </w:r>
      <w:r w:rsidR="00626B9D">
        <w:rPr>
          <w:rFonts w:ascii="Arial" w:hAnsi="Arial" w:cs="Arial"/>
          <w:sz w:val="20"/>
          <w:szCs w:val="20"/>
        </w:rPr>
        <w:t>ý</w:t>
      </w:r>
      <w:r w:rsidR="00491826" w:rsidRPr="00F65FA6">
        <w:rPr>
          <w:rFonts w:ascii="Arial" w:hAnsi="Arial" w:cs="Arial"/>
          <w:sz w:val="20"/>
          <w:szCs w:val="20"/>
        </w:rPr>
        <w:t xml:space="preserve"> celek</w:t>
      </w:r>
      <w:r w:rsidR="00651C9F">
        <w:rPr>
          <w:rFonts w:ascii="Arial" w:hAnsi="Arial" w:cs="Arial"/>
          <w:sz w:val="20"/>
          <w:szCs w:val="20"/>
        </w:rPr>
        <w:t>.</w:t>
      </w:r>
    </w:p>
    <w:p w:rsidR="00BE6605" w:rsidRPr="00F65FA6" w:rsidRDefault="00BE6605" w:rsidP="00BE6605">
      <w:pPr>
        <w:ind w:firstLine="45"/>
        <w:jc w:val="both"/>
        <w:rPr>
          <w:rFonts w:ascii="Arial" w:hAnsi="Arial" w:cs="Arial"/>
          <w:sz w:val="20"/>
          <w:szCs w:val="20"/>
        </w:rPr>
      </w:pPr>
    </w:p>
    <w:p w:rsidR="00BE6605" w:rsidRPr="00F65FA6" w:rsidRDefault="00BE6605" w:rsidP="00651C9F">
      <w:pPr>
        <w:pStyle w:val="Zkladntext"/>
        <w:tabs>
          <w:tab w:val="clear" w:pos="567"/>
          <w:tab w:val="clear" w:pos="1134"/>
          <w:tab w:val="clear" w:pos="1701"/>
          <w:tab w:val="left" w:pos="0"/>
        </w:tabs>
        <w:snapToGrid/>
        <w:rPr>
          <w:rFonts w:ascii="Arial" w:hAnsi="Arial" w:cs="Arial"/>
        </w:rPr>
      </w:pPr>
      <w:r w:rsidRPr="00F65FA6">
        <w:rPr>
          <w:rFonts w:ascii="Arial" w:hAnsi="Arial" w:cs="Arial"/>
        </w:rPr>
        <w:t>Uvedení účastníci smluvního vztahu uzavírají tímto v souladu s</w:t>
      </w:r>
      <w:r w:rsidR="00114DDD" w:rsidRPr="00F65FA6">
        <w:rPr>
          <w:rFonts w:ascii="Arial" w:hAnsi="Arial" w:cs="Arial"/>
          <w:lang w:val="cs-CZ"/>
        </w:rPr>
        <w:t xml:space="preserve"> § 2586 a násl.</w:t>
      </w:r>
      <w:r w:rsidRPr="00F65FA6">
        <w:rPr>
          <w:rFonts w:ascii="Arial" w:hAnsi="Arial" w:cs="Arial"/>
        </w:rPr>
        <w:t xml:space="preserve"> zákon</w:t>
      </w:r>
      <w:r w:rsidR="00114DDD" w:rsidRPr="00F65FA6">
        <w:rPr>
          <w:rFonts w:ascii="Arial" w:hAnsi="Arial" w:cs="Arial"/>
          <w:lang w:val="cs-CZ"/>
        </w:rPr>
        <w:t>a</w:t>
      </w:r>
      <w:r w:rsidR="00651C9F">
        <w:rPr>
          <w:rFonts w:ascii="Arial" w:hAnsi="Arial" w:cs="Arial"/>
        </w:rPr>
        <w:t xml:space="preserve"> č.</w:t>
      </w:r>
      <w:r w:rsidR="00651C9F">
        <w:rPr>
          <w:rFonts w:ascii="Arial" w:hAnsi="Arial" w:cs="Arial"/>
          <w:lang w:val="cs-CZ"/>
        </w:rPr>
        <w:t> </w:t>
      </w:r>
      <w:r w:rsidR="00651C9F">
        <w:rPr>
          <w:rFonts w:ascii="Arial" w:hAnsi="Arial" w:cs="Arial"/>
        </w:rPr>
        <w:t>89/2012</w:t>
      </w:r>
      <w:r w:rsidR="00651C9F">
        <w:rPr>
          <w:rFonts w:ascii="Arial" w:hAnsi="Arial" w:cs="Arial"/>
          <w:lang w:val="cs-CZ"/>
        </w:rPr>
        <w:t> </w:t>
      </w:r>
      <w:r w:rsidR="00651C9F">
        <w:rPr>
          <w:rFonts w:ascii="Arial" w:hAnsi="Arial" w:cs="Arial"/>
        </w:rPr>
        <w:t>Sb.,</w:t>
      </w:r>
      <w:r w:rsidR="00651C9F">
        <w:rPr>
          <w:rFonts w:ascii="Arial" w:hAnsi="Arial" w:cs="Arial"/>
          <w:lang w:val="cs-CZ"/>
        </w:rPr>
        <w:t xml:space="preserve"> </w:t>
      </w:r>
      <w:r w:rsidRPr="00F65FA6">
        <w:rPr>
          <w:rFonts w:ascii="Arial" w:hAnsi="Arial" w:cs="Arial"/>
        </w:rPr>
        <w:t>občanský zákoník, níže uvedeného dne, měsíce a roku tuto</w:t>
      </w:r>
      <w:r w:rsidR="00731BB7">
        <w:rPr>
          <w:rFonts w:ascii="Arial" w:hAnsi="Arial" w:cs="Arial"/>
          <w:lang w:val="cs-CZ"/>
        </w:rPr>
        <w:t>:</w:t>
      </w:r>
    </w:p>
    <w:p w:rsidR="00EB50FA" w:rsidRDefault="00EB50FA" w:rsidP="007C0748">
      <w:pPr>
        <w:pStyle w:val="Zkladntext"/>
        <w:tabs>
          <w:tab w:val="clear" w:pos="567"/>
          <w:tab w:val="clear" w:pos="1134"/>
          <w:tab w:val="clear" w:pos="1701"/>
          <w:tab w:val="left" w:pos="426"/>
          <w:tab w:val="left" w:pos="6061"/>
        </w:tabs>
        <w:snapToGrid/>
        <w:rPr>
          <w:rFonts w:ascii="Arial" w:hAnsi="Arial" w:cs="Arial"/>
          <w:lang w:val="cs-CZ"/>
        </w:rPr>
      </w:pPr>
    </w:p>
    <w:p w:rsidR="00E61AE6" w:rsidRPr="00DE4CC5" w:rsidRDefault="00E61AE6" w:rsidP="007C0748">
      <w:pPr>
        <w:pStyle w:val="Zkladntext"/>
        <w:tabs>
          <w:tab w:val="clear" w:pos="567"/>
          <w:tab w:val="clear" w:pos="1134"/>
          <w:tab w:val="clear" w:pos="1701"/>
          <w:tab w:val="left" w:pos="426"/>
          <w:tab w:val="left" w:pos="6061"/>
        </w:tabs>
        <w:snapToGrid/>
        <w:rPr>
          <w:rFonts w:ascii="Arial" w:hAnsi="Arial" w:cs="Arial"/>
          <w:lang w:val="cs-CZ"/>
        </w:rPr>
      </w:pPr>
    </w:p>
    <w:p w:rsidR="00BE6605" w:rsidRPr="00A55120" w:rsidRDefault="00731BB7" w:rsidP="00334D39">
      <w:pPr>
        <w:widowControl w:val="0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061"/>
          <w:tab w:val="left" w:pos="6237"/>
          <w:tab w:val="left" w:pos="8618"/>
        </w:tabs>
        <w:spacing w:after="240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</w:rPr>
        <w:t>S</w:t>
      </w:r>
      <w:r w:rsidR="00BE6605" w:rsidRPr="00832179">
        <w:rPr>
          <w:rFonts w:ascii="Arial" w:hAnsi="Arial" w:cs="Arial"/>
          <w:b/>
          <w:bCs/>
        </w:rPr>
        <w:t>mlouvu o dílo</w:t>
      </w:r>
      <w:r w:rsidR="00832179" w:rsidRPr="00832179">
        <w:rPr>
          <w:rFonts w:ascii="Arial" w:hAnsi="Arial" w:cs="Arial"/>
          <w:b/>
          <w:bCs/>
        </w:rPr>
        <w:t xml:space="preserve"> </w:t>
      </w:r>
      <w:r w:rsidR="00613C8F">
        <w:rPr>
          <w:rFonts w:ascii="Arial" w:hAnsi="Arial" w:cs="Arial"/>
          <w:b/>
          <w:bCs/>
        </w:rPr>
        <w:t>pro</w:t>
      </w:r>
      <w:r w:rsidR="00832179" w:rsidRPr="00832179">
        <w:rPr>
          <w:rFonts w:ascii="Arial" w:hAnsi="Arial" w:cs="Arial"/>
          <w:b/>
          <w:bCs/>
        </w:rPr>
        <w:t xml:space="preserve"> </w:t>
      </w:r>
      <w:r w:rsidR="00334D39">
        <w:rPr>
          <w:rFonts w:ascii="Arial" w:hAnsi="Arial" w:cs="Arial"/>
          <w:b/>
          <w:bCs/>
        </w:rPr>
        <w:t>aktualizaci pasportu zeleně města Třeboně bez místních částí</w:t>
      </w:r>
    </w:p>
    <w:p w:rsidR="00E61AE6" w:rsidRDefault="00E61AE6" w:rsidP="00367622">
      <w:pPr>
        <w:tabs>
          <w:tab w:val="left" w:pos="1843"/>
        </w:tabs>
        <w:suppressAutoHyphens w:val="0"/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:rsidR="007169D9" w:rsidRDefault="007169D9" w:rsidP="00367622">
      <w:pPr>
        <w:tabs>
          <w:tab w:val="left" w:pos="1843"/>
        </w:tabs>
        <w:suppressAutoHyphens w:val="0"/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:rsidR="00856426" w:rsidRPr="00651C9F" w:rsidRDefault="00856426" w:rsidP="00367622">
      <w:pPr>
        <w:tabs>
          <w:tab w:val="left" w:pos="1843"/>
        </w:tabs>
        <w:suppressAutoHyphens w:val="0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51C9F">
        <w:rPr>
          <w:rFonts w:ascii="Arial" w:hAnsi="Arial" w:cs="Arial"/>
          <w:b/>
          <w:sz w:val="20"/>
          <w:szCs w:val="20"/>
          <w:lang w:eastAsia="cs-CZ"/>
        </w:rPr>
        <w:t>Článek II.</w:t>
      </w:r>
    </w:p>
    <w:p w:rsidR="00856426" w:rsidRPr="00367622" w:rsidRDefault="0025605F" w:rsidP="00367622">
      <w:pPr>
        <w:tabs>
          <w:tab w:val="left" w:pos="1843"/>
        </w:tabs>
        <w:suppressAutoHyphens w:val="0"/>
        <w:spacing w:after="240"/>
        <w:jc w:val="center"/>
        <w:rPr>
          <w:rFonts w:ascii="Arial" w:hAnsi="Arial" w:cs="Arial"/>
          <w:b/>
          <w:sz w:val="20"/>
          <w:szCs w:val="20"/>
          <w:lang w:eastAsia="cs-CZ"/>
        </w:rPr>
      </w:pPr>
      <w:r>
        <w:rPr>
          <w:rFonts w:ascii="Arial" w:hAnsi="Arial" w:cs="Arial"/>
          <w:b/>
          <w:sz w:val="20"/>
          <w:szCs w:val="20"/>
          <w:lang w:eastAsia="cs-CZ"/>
        </w:rPr>
        <w:t xml:space="preserve">Předmět </w:t>
      </w:r>
      <w:r w:rsidR="007542DF">
        <w:rPr>
          <w:rFonts w:ascii="Arial" w:hAnsi="Arial" w:cs="Arial"/>
          <w:b/>
          <w:sz w:val="20"/>
          <w:szCs w:val="20"/>
          <w:lang w:eastAsia="cs-CZ"/>
        </w:rPr>
        <w:t>díla</w:t>
      </w:r>
    </w:p>
    <w:p w:rsidR="0025605F" w:rsidRDefault="0025605F" w:rsidP="0080478C">
      <w:pPr>
        <w:numPr>
          <w:ilvl w:val="0"/>
          <w:numId w:val="5"/>
        </w:numPr>
        <w:tabs>
          <w:tab w:val="clear" w:pos="720"/>
        </w:tabs>
        <w:suppressAutoHyphens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866E6">
        <w:rPr>
          <w:rFonts w:ascii="Arial" w:hAnsi="Arial" w:cs="Arial"/>
          <w:sz w:val="20"/>
          <w:szCs w:val="20"/>
        </w:rPr>
        <w:t>Zhotovitel se zavazuje provést prostřednictvím odborně způsobilých pracovníků veřejnou zakázku na akci</w:t>
      </w:r>
      <w:r w:rsidRPr="00E866E6">
        <w:rPr>
          <w:rFonts w:ascii="Arial" w:hAnsi="Arial" w:cs="Arial"/>
          <w:b/>
          <w:sz w:val="20"/>
          <w:szCs w:val="20"/>
        </w:rPr>
        <w:t xml:space="preserve"> „</w:t>
      </w:r>
      <w:r w:rsidRPr="00E866E6">
        <w:rPr>
          <w:rFonts w:ascii="Arial" w:hAnsi="Arial" w:cs="Arial"/>
          <w:b/>
          <w:bCs/>
          <w:sz w:val="20"/>
          <w:szCs w:val="20"/>
        </w:rPr>
        <w:t>Aktualizace pasportu zeleně</w:t>
      </w:r>
      <w:r w:rsidRPr="00E866E6">
        <w:rPr>
          <w:rFonts w:ascii="Arial" w:hAnsi="Arial" w:cs="Arial"/>
          <w:b/>
          <w:sz w:val="20"/>
          <w:szCs w:val="20"/>
        </w:rPr>
        <w:t>“</w:t>
      </w:r>
      <w:r w:rsidRPr="00E866E6">
        <w:rPr>
          <w:rFonts w:ascii="Arial" w:hAnsi="Arial" w:cs="Arial"/>
          <w:sz w:val="20"/>
          <w:szCs w:val="20"/>
        </w:rPr>
        <w:t xml:space="preserve"> </w:t>
      </w:r>
      <w:r w:rsidR="00610641">
        <w:rPr>
          <w:rFonts w:ascii="Arial" w:hAnsi="Arial" w:cs="Arial"/>
          <w:sz w:val="20"/>
          <w:szCs w:val="20"/>
        </w:rPr>
        <w:t xml:space="preserve">(zdokumentování současné zeleně) </w:t>
      </w:r>
      <w:r w:rsidR="003C3BD4">
        <w:rPr>
          <w:rFonts w:ascii="Arial" w:hAnsi="Arial" w:cs="Arial"/>
          <w:sz w:val="20"/>
          <w:szCs w:val="20"/>
        </w:rPr>
        <w:t xml:space="preserve">(dále jen „předmět díla) </w:t>
      </w:r>
      <w:r w:rsidRPr="00E866E6">
        <w:rPr>
          <w:rFonts w:ascii="Arial" w:hAnsi="Arial" w:cs="Arial"/>
          <w:sz w:val="20"/>
          <w:szCs w:val="20"/>
        </w:rPr>
        <w:t xml:space="preserve">a objednatel se zavazuje </w:t>
      </w:r>
      <w:r w:rsidR="003C3BD4">
        <w:rPr>
          <w:rFonts w:ascii="Arial" w:hAnsi="Arial" w:cs="Arial"/>
          <w:sz w:val="20"/>
          <w:szCs w:val="20"/>
        </w:rPr>
        <w:t>předmět díla</w:t>
      </w:r>
      <w:r w:rsidRPr="00E866E6">
        <w:rPr>
          <w:rFonts w:ascii="Arial" w:hAnsi="Arial" w:cs="Arial"/>
          <w:sz w:val="20"/>
          <w:szCs w:val="20"/>
        </w:rPr>
        <w:t xml:space="preserve"> převzít a zaplatit zhotoviteli cenu za jeho provedení.</w:t>
      </w:r>
    </w:p>
    <w:p w:rsidR="00D45DA0" w:rsidRPr="00E866E6" w:rsidRDefault="0036245D" w:rsidP="00DE4CC5">
      <w:pPr>
        <w:numPr>
          <w:ilvl w:val="0"/>
          <w:numId w:val="5"/>
        </w:numPr>
        <w:tabs>
          <w:tab w:val="clear" w:pos="720"/>
        </w:tabs>
        <w:suppressAutoHyphens w:val="0"/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Za </w:t>
      </w:r>
      <w:r w:rsidR="00EA6004">
        <w:rPr>
          <w:rFonts w:ascii="Arial" w:hAnsi="Arial" w:cs="Arial"/>
          <w:sz w:val="20"/>
          <w:szCs w:val="20"/>
        </w:rPr>
        <w:t>účelem realizace předmětu díla se</w:t>
      </w:r>
      <w:r w:rsidR="00D45DA0">
        <w:rPr>
          <w:rFonts w:ascii="Arial" w:hAnsi="Arial" w:cs="Arial"/>
          <w:sz w:val="20"/>
          <w:szCs w:val="20"/>
        </w:rPr>
        <w:t xml:space="preserve"> objednatel zavazuje poskytnout zhotoviteli </w:t>
      </w:r>
      <w:r w:rsidR="00301617">
        <w:rPr>
          <w:rFonts w:ascii="Arial" w:hAnsi="Arial" w:cs="Arial"/>
          <w:sz w:val="20"/>
          <w:szCs w:val="20"/>
        </w:rPr>
        <w:t>přístup pro</w:t>
      </w:r>
      <w:r w:rsidR="00D45DA0">
        <w:rPr>
          <w:rFonts w:ascii="Arial" w:hAnsi="Arial" w:cs="Arial"/>
          <w:sz w:val="20"/>
          <w:szCs w:val="20"/>
        </w:rPr>
        <w:t xml:space="preserve"> nahlížení a pořizování dat do „GIS portálu města Třeboně (ESRI)“.</w:t>
      </w:r>
    </w:p>
    <w:p w:rsidR="00610641" w:rsidRDefault="00610641" w:rsidP="0080478C">
      <w:pPr>
        <w:numPr>
          <w:ilvl w:val="0"/>
          <w:numId w:val="5"/>
        </w:numPr>
        <w:tabs>
          <w:tab w:val="clear" w:pos="720"/>
        </w:tabs>
        <w:suppressAutoHyphens w:val="0"/>
        <w:spacing w:after="60"/>
        <w:ind w:left="284" w:hanging="284"/>
        <w:jc w:val="both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</w:rPr>
        <w:t>Zdokumentování současné zeleně bude obsahovat tyto vrstvy: solitérní stromy a keře, skupiny stromů a</w:t>
      </w:r>
      <w:r w:rsidR="00D45DA0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keřů, travnaté a okrasné plochy, vodní plochy v zeleni. </w:t>
      </w:r>
    </w:p>
    <w:p w:rsidR="00E866E6" w:rsidRPr="00E866E6" w:rsidRDefault="00610641" w:rsidP="0080478C">
      <w:pPr>
        <w:numPr>
          <w:ilvl w:val="0"/>
          <w:numId w:val="5"/>
        </w:numPr>
        <w:tabs>
          <w:tab w:val="clear" w:pos="720"/>
        </w:tabs>
        <w:suppressAutoHyphens w:val="0"/>
        <w:spacing w:after="60"/>
        <w:ind w:left="284" w:hanging="284"/>
        <w:jc w:val="both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</w:rPr>
        <w:t>Rozsah zpracování dat pasportu zeleně je omezen na pozemky v majetku města Třeboň</w:t>
      </w:r>
      <w:r w:rsidR="0087317C">
        <w:rPr>
          <w:rFonts w:ascii="Arial" w:hAnsi="Arial" w:cs="Arial"/>
          <w:sz w:val="20"/>
          <w:szCs w:val="20"/>
        </w:rPr>
        <w:t xml:space="preserve"> bez místních částí</w:t>
      </w:r>
      <w:r>
        <w:rPr>
          <w:rFonts w:ascii="Arial" w:hAnsi="Arial" w:cs="Arial"/>
          <w:sz w:val="20"/>
          <w:szCs w:val="20"/>
        </w:rPr>
        <w:t>.</w:t>
      </w:r>
    </w:p>
    <w:p w:rsidR="00E866E6" w:rsidRDefault="00E866E6" w:rsidP="0080478C">
      <w:pPr>
        <w:numPr>
          <w:ilvl w:val="0"/>
          <w:numId w:val="5"/>
        </w:numPr>
        <w:tabs>
          <w:tab w:val="clear" w:pos="720"/>
        </w:tabs>
        <w:suppressAutoHyphens w:val="0"/>
        <w:spacing w:after="60"/>
        <w:ind w:left="284" w:hanging="284"/>
        <w:jc w:val="both"/>
        <w:rPr>
          <w:rFonts w:ascii="Arial" w:hAnsi="Arial" w:cs="Arial"/>
          <w:sz w:val="20"/>
          <w:szCs w:val="20"/>
          <w:lang w:eastAsia="cs-CZ"/>
        </w:rPr>
      </w:pPr>
      <w:r w:rsidRPr="00E866E6">
        <w:rPr>
          <w:rFonts w:ascii="Arial" w:hAnsi="Arial" w:cs="Arial"/>
          <w:sz w:val="20"/>
          <w:szCs w:val="20"/>
          <w:lang w:eastAsia="cs-CZ"/>
        </w:rPr>
        <w:t>Součástí předmětu díla jsou veškeré činnosti zhotovitele nezbytné k provádění předmětu díla a</w:t>
      </w:r>
      <w:r w:rsidR="00F268F7">
        <w:rPr>
          <w:rFonts w:ascii="Arial" w:hAnsi="Arial" w:cs="Arial"/>
          <w:sz w:val="20"/>
          <w:szCs w:val="20"/>
          <w:lang w:eastAsia="cs-CZ"/>
        </w:rPr>
        <w:t> </w:t>
      </w:r>
      <w:r w:rsidRPr="00E866E6">
        <w:rPr>
          <w:rFonts w:ascii="Arial" w:hAnsi="Arial" w:cs="Arial"/>
          <w:sz w:val="20"/>
          <w:szCs w:val="20"/>
          <w:lang w:eastAsia="cs-CZ"/>
        </w:rPr>
        <w:t>ke</w:t>
      </w:r>
      <w:r w:rsidR="00F268F7">
        <w:rPr>
          <w:rFonts w:ascii="Arial" w:hAnsi="Arial" w:cs="Arial"/>
          <w:sz w:val="20"/>
          <w:szCs w:val="20"/>
          <w:lang w:eastAsia="cs-CZ"/>
        </w:rPr>
        <w:t> </w:t>
      </w:r>
      <w:r w:rsidRPr="00E866E6">
        <w:rPr>
          <w:rFonts w:ascii="Arial" w:hAnsi="Arial" w:cs="Arial"/>
          <w:sz w:val="20"/>
          <w:szCs w:val="20"/>
          <w:lang w:eastAsia="cs-CZ"/>
        </w:rPr>
        <w:t>zdárnému a kompletnímu dokončení díla.</w:t>
      </w:r>
    </w:p>
    <w:p w:rsidR="005B2AEC" w:rsidRDefault="00A00F6E" w:rsidP="0080478C">
      <w:pPr>
        <w:numPr>
          <w:ilvl w:val="0"/>
          <w:numId w:val="5"/>
        </w:numPr>
        <w:tabs>
          <w:tab w:val="clear" w:pos="720"/>
        </w:tabs>
        <w:suppressAutoHyphens w:val="0"/>
        <w:spacing w:after="60"/>
        <w:ind w:left="284" w:hanging="284"/>
        <w:jc w:val="both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Veškeré změny předmětu díla musí být provedeny formou písemného dodatku k této smlouvě opatřeného podpisy obou smluvních stran. Věcná náplň dodatku bude odsouhlasena zplnomocněnými zástupci obou stran před jejich provedením</w:t>
      </w:r>
      <w:r w:rsidR="005B2AEC">
        <w:rPr>
          <w:rFonts w:ascii="Arial" w:hAnsi="Arial" w:cs="Arial"/>
          <w:sz w:val="20"/>
          <w:szCs w:val="20"/>
          <w:lang w:eastAsia="cs-CZ"/>
        </w:rPr>
        <w:t xml:space="preserve">. </w:t>
      </w:r>
    </w:p>
    <w:p w:rsidR="005B2AEC" w:rsidRDefault="00A00F6E" w:rsidP="0080478C">
      <w:pPr>
        <w:numPr>
          <w:ilvl w:val="0"/>
          <w:numId w:val="5"/>
        </w:numPr>
        <w:tabs>
          <w:tab w:val="clear" w:pos="720"/>
        </w:tabs>
        <w:suppressAutoHyphens w:val="0"/>
        <w:spacing w:after="60"/>
        <w:ind w:left="284" w:hanging="284"/>
        <w:jc w:val="both"/>
        <w:rPr>
          <w:rFonts w:ascii="Arial" w:hAnsi="Arial" w:cs="Arial"/>
          <w:sz w:val="20"/>
          <w:szCs w:val="20"/>
          <w:lang w:eastAsia="cs-CZ"/>
        </w:rPr>
      </w:pPr>
      <w:r w:rsidRPr="005B2AEC">
        <w:rPr>
          <w:rFonts w:ascii="Arial" w:hAnsi="Arial" w:cs="Arial"/>
          <w:sz w:val="20"/>
          <w:szCs w:val="20"/>
          <w:lang w:eastAsia="cs-CZ"/>
        </w:rPr>
        <w:t>Zhotovitel prohlašuje, že je oprávněn a je odborně způsobilý ke zhotovení díla, a to v souladu se zákonem č. 455/1991 Sb., o živnostenském podnikání (živnostenský zákon), ve znění pozdějších předpisu, a že disponuje všemi oprávněními, certifikacemi a licencemi, kterých je třeba k řádnému zhotovení díla v</w:t>
      </w:r>
      <w:r w:rsidR="00F268F7">
        <w:rPr>
          <w:rFonts w:ascii="Arial" w:hAnsi="Arial" w:cs="Arial"/>
          <w:sz w:val="20"/>
          <w:szCs w:val="20"/>
          <w:lang w:eastAsia="cs-CZ"/>
        </w:rPr>
        <w:t> </w:t>
      </w:r>
      <w:r w:rsidRPr="005B2AEC">
        <w:rPr>
          <w:rFonts w:ascii="Arial" w:hAnsi="Arial" w:cs="Arial"/>
          <w:sz w:val="20"/>
          <w:szCs w:val="20"/>
          <w:lang w:eastAsia="cs-CZ"/>
        </w:rPr>
        <w:t>souladu s obecně závaznými právními předpisy.</w:t>
      </w:r>
    </w:p>
    <w:p w:rsidR="00E866E6" w:rsidRDefault="00A00F6E" w:rsidP="0080478C">
      <w:pPr>
        <w:numPr>
          <w:ilvl w:val="0"/>
          <w:numId w:val="5"/>
        </w:numPr>
        <w:tabs>
          <w:tab w:val="clear" w:pos="720"/>
        </w:tabs>
        <w:suppressAutoHyphens w:val="0"/>
        <w:spacing w:after="60"/>
        <w:ind w:left="284" w:hanging="284"/>
        <w:jc w:val="both"/>
        <w:rPr>
          <w:rFonts w:ascii="Arial" w:hAnsi="Arial" w:cs="Arial"/>
          <w:sz w:val="20"/>
          <w:szCs w:val="20"/>
          <w:lang w:eastAsia="cs-CZ"/>
        </w:rPr>
      </w:pPr>
      <w:r w:rsidRPr="005B2AEC">
        <w:rPr>
          <w:rFonts w:ascii="Arial" w:hAnsi="Arial" w:cs="Arial"/>
          <w:sz w:val="20"/>
          <w:szCs w:val="20"/>
          <w:lang w:eastAsia="cs-CZ"/>
        </w:rPr>
        <w:t xml:space="preserve">Zhotovitel prohlašuje, že se plně seznámil s rozsahem a specifikací díla. Zhotovitel dále prohlašuje, že jsou mu známy veškeré technické, kvalitativní a jiné podmínky provádění díla a že má k dispozici takové kapacity a odborné znalosti, které jsou pro řádné a včasné provedení a předání díla nezbytné. </w:t>
      </w:r>
    </w:p>
    <w:p w:rsidR="00180CB1" w:rsidRPr="00180CB1" w:rsidRDefault="00180CB1" w:rsidP="00180CB1">
      <w:pPr>
        <w:suppressAutoHyphens w:val="0"/>
        <w:spacing w:after="60"/>
        <w:ind w:left="284"/>
        <w:jc w:val="both"/>
        <w:rPr>
          <w:rFonts w:ascii="Arial" w:hAnsi="Arial" w:cs="Arial"/>
          <w:sz w:val="20"/>
          <w:szCs w:val="20"/>
          <w:lang w:eastAsia="cs-CZ"/>
        </w:rPr>
      </w:pPr>
    </w:p>
    <w:p w:rsidR="000A7A71" w:rsidRPr="006D10C2" w:rsidRDefault="000A7A71" w:rsidP="005B2AEC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Článek I</w:t>
      </w:r>
      <w:r w:rsidR="00641578">
        <w:rPr>
          <w:rFonts w:ascii="Arial" w:hAnsi="Arial" w:cs="Arial"/>
          <w:b/>
          <w:sz w:val="20"/>
        </w:rPr>
        <w:t>I</w:t>
      </w:r>
      <w:r w:rsidRPr="006D10C2">
        <w:rPr>
          <w:rFonts w:ascii="Arial" w:hAnsi="Arial" w:cs="Arial"/>
          <w:b/>
          <w:sz w:val="20"/>
        </w:rPr>
        <w:t>I.</w:t>
      </w:r>
    </w:p>
    <w:p w:rsidR="000A7A71" w:rsidRPr="006D10C2" w:rsidRDefault="000A7A71" w:rsidP="005B2AEC">
      <w:pPr>
        <w:jc w:val="center"/>
        <w:rPr>
          <w:rFonts w:ascii="Arial" w:hAnsi="Arial" w:cs="Arial"/>
          <w:b/>
          <w:sz w:val="20"/>
        </w:rPr>
      </w:pPr>
      <w:r w:rsidRPr="006D10C2">
        <w:rPr>
          <w:rFonts w:ascii="Arial" w:hAnsi="Arial" w:cs="Arial"/>
          <w:b/>
          <w:sz w:val="20"/>
        </w:rPr>
        <w:t>Doba plnění</w:t>
      </w:r>
    </w:p>
    <w:p w:rsidR="000A7A71" w:rsidRPr="006D10C2" w:rsidRDefault="000A7A71" w:rsidP="005B2AEC">
      <w:pPr>
        <w:jc w:val="both"/>
        <w:rPr>
          <w:rFonts w:ascii="Arial" w:hAnsi="Arial" w:cs="Arial"/>
          <w:b/>
          <w:sz w:val="20"/>
        </w:rPr>
      </w:pPr>
    </w:p>
    <w:p w:rsidR="005B2AEC" w:rsidRPr="00DE4CC5" w:rsidRDefault="000A7A71" w:rsidP="00DE4CC5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60" w:line="240" w:lineRule="auto"/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2B56B4">
        <w:rPr>
          <w:rFonts w:ascii="Arial" w:hAnsi="Arial" w:cs="Arial"/>
          <w:color w:val="000000"/>
          <w:sz w:val="20"/>
          <w:szCs w:val="20"/>
        </w:rPr>
        <w:t>Termín zahájení prací: ihned po zveř</w:t>
      </w:r>
      <w:r w:rsidR="005B2AEC" w:rsidRPr="002B56B4">
        <w:rPr>
          <w:rFonts w:ascii="Arial" w:hAnsi="Arial" w:cs="Arial"/>
          <w:color w:val="000000"/>
          <w:sz w:val="20"/>
          <w:szCs w:val="20"/>
        </w:rPr>
        <w:t>ejnění smlouvy v REGISTRU SMLUV a předání kompletního díla do</w:t>
      </w:r>
      <w:r w:rsidR="00F268F7">
        <w:rPr>
          <w:rFonts w:ascii="Arial" w:hAnsi="Arial" w:cs="Arial"/>
          <w:color w:val="000000"/>
          <w:sz w:val="20"/>
          <w:szCs w:val="20"/>
        </w:rPr>
        <w:t> </w:t>
      </w:r>
      <w:r w:rsidR="00ED723E" w:rsidRPr="00DE4CC5">
        <w:rPr>
          <w:rFonts w:ascii="Arial" w:hAnsi="Arial" w:cs="Arial"/>
          <w:b/>
          <w:color w:val="000000"/>
          <w:sz w:val="20"/>
          <w:szCs w:val="20"/>
        </w:rPr>
        <w:t>31.03.2026</w:t>
      </w:r>
      <w:r w:rsidR="00E57E0F" w:rsidRPr="00DE4CC5">
        <w:rPr>
          <w:rFonts w:ascii="Arial" w:hAnsi="Arial" w:cs="Arial"/>
          <w:b/>
          <w:color w:val="000000"/>
          <w:sz w:val="20"/>
          <w:szCs w:val="20"/>
        </w:rPr>
        <w:t>.</w:t>
      </w:r>
    </w:p>
    <w:p w:rsidR="005B2AEC" w:rsidRPr="002B56B4" w:rsidRDefault="00A00F6E" w:rsidP="0080478C">
      <w:pPr>
        <w:pStyle w:val="Odstavecseseznamem"/>
        <w:numPr>
          <w:ilvl w:val="0"/>
          <w:numId w:val="7"/>
        </w:numPr>
        <w:spacing w:after="6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B56B4">
        <w:rPr>
          <w:rFonts w:ascii="Arial" w:hAnsi="Arial" w:cs="Arial"/>
          <w:sz w:val="20"/>
          <w:szCs w:val="20"/>
        </w:rPr>
        <w:t xml:space="preserve">Zhotovitel se zavazuje předat dílo objednateli dle </w:t>
      </w:r>
      <w:r w:rsidR="00CA1CC2" w:rsidRPr="002B56B4">
        <w:rPr>
          <w:rFonts w:ascii="Arial" w:hAnsi="Arial" w:cs="Arial"/>
          <w:sz w:val="20"/>
          <w:szCs w:val="20"/>
        </w:rPr>
        <w:t>harmonogram</w:t>
      </w:r>
      <w:r w:rsidRPr="002B56B4">
        <w:rPr>
          <w:rFonts w:ascii="Arial" w:hAnsi="Arial" w:cs="Arial"/>
          <w:sz w:val="20"/>
          <w:szCs w:val="20"/>
        </w:rPr>
        <w:t>u prací (příloha</w:t>
      </w:r>
      <w:r w:rsidR="00642D24">
        <w:rPr>
          <w:rFonts w:ascii="Arial" w:hAnsi="Arial" w:cs="Arial"/>
          <w:sz w:val="20"/>
          <w:szCs w:val="20"/>
        </w:rPr>
        <w:t xml:space="preserve"> č. 1</w:t>
      </w:r>
      <w:r w:rsidR="00CA1CC2" w:rsidRPr="002B56B4">
        <w:rPr>
          <w:rFonts w:ascii="Arial" w:hAnsi="Arial" w:cs="Arial"/>
          <w:sz w:val="20"/>
          <w:szCs w:val="20"/>
        </w:rPr>
        <w:t xml:space="preserve"> této smlouvy</w:t>
      </w:r>
      <w:r w:rsidRPr="002B56B4">
        <w:rPr>
          <w:rFonts w:ascii="Arial" w:hAnsi="Arial" w:cs="Arial"/>
          <w:sz w:val="20"/>
          <w:szCs w:val="20"/>
        </w:rPr>
        <w:t>)</w:t>
      </w:r>
      <w:r w:rsidR="005B2AEC" w:rsidRPr="002B56B4">
        <w:rPr>
          <w:rFonts w:ascii="Arial" w:hAnsi="Arial" w:cs="Arial"/>
          <w:sz w:val="20"/>
          <w:szCs w:val="20"/>
        </w:rPr>
        <w:t>.</w:t>
      </w:r>
    </w:p>
    <w:p w:rsidR="005B2AEC" w:rsidRPr="002B56B4" w:rsidRDefault="005B2AEC" w:rsidP="0080478C">
      <w:pPr>
        <w:pStyle w:val="Odstavecseseznamem"/>
        <w:numPr>
          <w:ilvl w:val="0"/>
          <w:numId w:val="7"/>
        </w:numPr>
        <w:spacing w:after="60" w:line="240" w:lineRule="auto"/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2B56B4">
        <w:rPr>
          <w:rFonts w:ascii="Arial" w:hAnsi="Arial" w:cs="Arial"/>
          <w:color w:val="000000"/>
          <w:sz w:val="20"/>
          <w:szCs w:val="20"/>
        </w:rPr>
        <w:t xml:space="preserve">Zhotovitel předá kompletní dílo </w:t>
      </w:r>
      <w:r w:rsidRPr="002B56B4">
        <w:rPr>
          <w:rFonts w:ascii="Arial" w:hAnsi="Arial" w:cs="Arial"/>
          <w:b/>
          <w:color w:val="000000"/>
          <w:sz w:val="20"/>
          <w:szCs w:val="20"/>
        </w:rPr>
        <w:t xml:space="preserve">v elektronické </w:t>
      </w:r>
      <w:r w:rsidR="00E57E0F">
        <w:rPr>
          <w:rFonts w:ascii="Arial" w:hAnsi="Arial" w:cs="Arial"/>
          <w:b/>
          <w:color w:val="000000"/>
          <w:sz w:val="20"/>
          <w:szCs w:val="20"/>
        </w:rPr>
        <w:t>podob</w:t>
      </w:r>
      <w:r w:rsidRPr="002B56B4">
        <w:rPr>
          <w:rFonts w:ascii="Arial" w:hAnsi="Arial" w:cs="Arial"/>
          <w:b/>
          <w:color w:val="000000"/>
          <w:sz w:val="20"/>
          <w:szCs w:val="20"/>
        </w:rPr>
        <w:t>ě v odpovídajícím formátu, který umožní jeho kompatibilitu s vrstvami aktuálně používaného pasportu zeleně města Třeboně.</w:t>
      </w:r>
    </w:p>
    <w:p w:rsidR="002B56B4" w:rsidRPr="002B56B4" w:rsidRDefault="005B2AEC" w:rsidP="0080478C">
      <w:pPr>
        <w:pStyle w:val="odrka1"/>
        <w:numPr>
          <w:ilvl w:val="0"/>
          <w:numId w:val="7"/>
        </w:numPr>
        <w:tabs>
          <w:tab w:val="left" w:pos="0"/>
        </w:tabs>
        <w:spacing w:before="0" w:after="60"/>
        <w:ind w:left="284" w:hanging="284"/>
        <w:rPr>
          <w:rFonts w:eastAsia="MS Mincho" w:cs="Arial"/>
          <w:sz w:val="20"/>
          <w:szCs w:val="20"/>
        </w:rPr>
      </w:pPr>
      <w:r w:rsidRPr="002B56B4">
        <w:rPr>
          <w:rFonts w:cs="Arial"/>
          <w:color w:val="000000"/>
          <w:sz w:val="20"/>
          <w:szCs w:val="20"/>
        </w:rPr>
        <w:t>Strany smlouvy se dále dohodly, že pokud by v průběhu realizace díla došlo k prodlení s plněním z důvodu neočekávaných okolností, které nastaly bez zavinění některého z účastníků ve smyslu § 2913 odst. 2 občanského zákoníku (vyšší moc), prodlužuje se termín plnění díla o stejný počet dní trvání těchto okolností. Smluvní strana, která se o takových okolnostech dozví, je povinna neprodleně informovat druhou smluvní stranu. Nesplní-li tuto povinnost, není oprávněna se těchto okolností dovolávat. Přesáhne-li doba trvání prodlení na straně zhotovitele z těchto důvodů 15 dnů, je objednatel opráv</w:t>
      </w:r>
      <w:r w:rsidR="002B56B4" w:rsidRPr="002B56B4">
        <w:rPr>
          <w:rFonts w:cs="Arial"/>
          <w:color w:val="000000"/>
          <w:sz w:val="20"/>
          <w:szCs w:val="20"/>
        </w:rPr>
        <w:t xml:space="preserve">něn od této smlouvy odstoupit. </w:t>
      </w:r>
      <w:r w:rsidRPr="002B56B4">
        <w:rPr>
          <w:rFonts w:cs="Arial"/>
          <w:color w:val="000000"/>
          <w:sz w:val="20"/>
          <w:szCs w:val="20"/>
        </w:rPr>
        <w:t>Zhotovitel je povinen pokračovat v provádění díla bezodkladně poté, co důvod přerušení odpadne, neučiní-li tak do třech pracovních dnů ode</w:t>
      </w:r>
      <w:r w:rsidR="002B56B4" w:rsidRPr="002B56B4">
        <w:rPr>
          <w:rFonts w:cs="Arial"/>
          <w:color w:val="000000"/>
          <w:sz w:val="20"/>
          <w:szCs w:val="20"/>
        </w:rPr>
        <w:t xml:space="preserve"> dne, kdy důvod přerušení odpadl</w:t>
      </w:r>
      <w:r w:rsidRPr="002B56B4">
        <w:rPr>
          <w:rFonts w:cs="Arial"/>
          <w:color w:val="000000"/>
          <w:sz w:val="20"/>
          <w:szCs w:val="20"/>
        </w:rPr>
        <w:t xml:space="preserve"> je v takovém případě objednatel oprávněn od této smlouvy odstoupit. </w:t>
      </w:r>
    </w:p>
    <w:p w:rsidR="00CA1CC2" w:rsidRDefault="002B56B4" w:rsidP="0080478C">
      <w:pPr>
        <w:pStyle w:val="odrka1"/>
        <w:numPr>
          <w:ilvl w:val="0"/>
          <w:numId w:val="7"/>
        </w:numPr>
        <w:tabs>
          <w:tab w:val="left" w:pos="0"/>
        </w:tabs>
        <w:spacing w:before="0" w:after="60"/>
        <w:ind w:left="284" w:hanging="284"/>
        <w:rPr>
          <w:rFonts w:eastAsia="MS Mincho" w:cs="Arial"/>
          <w:sz w:val="20"/>
          <w:szCs w:val="20"/>
        </w:rPr>
      </w:pPr>
      <w:r w:rsidRPr="002B56B4">
        <w:rPr>
          <w:rFonts w:eastAsia="MS Mincho" w:cs="Arial"/>
          <w:sz w:val="20"/>
          <w:szCs w:val="20"/>
        </w:rPr>
        <w:t xml:space="preserve">Zhotovitel je oprávněn provést dílo i před sjednaným termínem. V tomto případě se objednatel zavazuje poskytnout zhotoviteli potřebnou součinnost a dílo provedené ve zkráceném termínu převzít, pokud nevykazuje vady a žádné nedodělky. </w:t>
      </w:r>
    </w:p>
    <w:p w:rsidR="00180CB1" w:rsidRPr="00180CB1" w:rsidRDefault="00180CB1" w:rsidP="00180CB1">
      <w:pPr>
        <w:pStyle w:val="odrka1"/>
        <w:numPr>
          <w:ilvl w:val="0"/>
          <w:numId w:val="0"/>
        </w:numPr>
        <w:tabs>
          <w:tab w:val="left" w:pos="0"/>
        </w:tabs>
        <w:spacing w:before="0" w:after="60"/>
        <w:ind w:left="284"/>
        <w:rPr>
          <w:rFonts w:eastAsia="MS Mincho" w:cs="Arial"/>
          <w:sz w:val="20"/>
          <w:szCs w:val="20"/>
        </w:rPr>
      </w:pPr>
    </w:p>
    <w:p w:rsidR="000A7A71" w:rsidRPr="006D10C2" w:rsidRDefault="000A7A71" w:rsidP="000A7A71">
      <w:pPr>
        <w:jc w:val="center"/>
        <w:rPr>
          <w:rFonts w:ascii="Arial" w:hAnsi="Arial" w:cs="Arial"/>
          <w:b/>
          <w:sz w:val="20"/>
        </w:rPr>
      </w:pPr>
      <w:r w:rsidRPr="006D10C2">
        <w:rPr>
          <w:rFonts w:ascii="Arial" w:hAnsi="Arial" w:cs="Arial"/>
          <w:b/>
          <w:sz w:val="20"/>
        </w:rPr>
        <w:t>I</w:t>
      </w:r>
      <w:r w:rsidR="00641578">
        <w:rPr>
          <w:rFonts w:ascii="Arial" w:hAnsi="Arial" w:cs="Arial"/>
          <w:b/>
          <w:sz w:val="20"/>
        </w:rPr>
        <w:t>V</w:t>
      </w:r>
      <w:r w:rsidRPr="006D10C2">
        <w:rPr>
          <w:rFonts w:ascii="Arial" w:hAnsi="Arial" w:cs="Arial"/>
          <w:b/>
          <w:sz w:val="20"/>
        </w:rPr>
        <w:t>.</w:t>
      </w:r>
    </w:p>
    <w:p w:rsidR="000A7A71" w:rsidRPr="006D10C2" w:rsidRDefault="000A7A71" w:rsidP="000A7A71">
      <w:pPr>
        <w:jc w:val="center"/>
        <w:rPr>
          <w:rFonts w:ascii="Arial" w:hAnsi="Arial" w:cs="Arial"/>
          <w:b/>
          <w:sz w:val="20"/>
        </w:rPr>
      </w:pPr>
      <w:r w:rsidRPr="006D10C2">
        <w:rPr>
          <w:rFonts w:ascii="Arial" w:hAnsi="Arial" w:cs="Arial"/>
          <w:b/>
          <w:sz w:val="20"/>
        </w:rPr>
        <w:t>Cena</w:t>
      </w:r>
    </w:p>
    <w:p w:rsidR="000A7A71" w:rsidRPr="006D10C2" w:rsidRDefault="000A7A71" w:rsidP="000A7A71">
      <w:pPr>
        <w:jc w:val="center"/>
        <w:rPr>
          <w:rFonts w:ascii="Arial" w:hAnsi="Arial" w:cs="Arial"/>
          <w:b/>
          <w:sz w:val="20"/>
        </w:rPr>
      </w:pPr>
    </w:p>
    <w:p w:rsidR="000A7A71" w:rsidRPr="006D10C2" w:rsidRDefault="000A7A71" w:rsidP="0080478C">
      <w:pPr>
        <w:numPr>
          <w:ilvl w:val="0"/>
          <w:numId w:val="6"/>
        </w:numPr>
        <w:tabs>
          <w:tab w:val="clear" w:pos="720"/>
        </w:tabs>
        <w:suppressAutoHyphens w:val="0"/>
        <w:ind w:left="284" w:hanging="284"/>
        <w:jc w:val="both"/>
        <w:rPr>
          <w:rFonts w:ascii="Arial" w:hAnsi="Arial" w:cs="Arial"/>
          <w:sz w:val="20"/>
        </w:rPr>
      </w:pPr>
      <w:r w:rsidRPr="006D10C2">
        <w:rPr>
          <w:rFonts w:ascii="Arial" w:hAnsi="Arial" w:cs="Arial"/>
          <w:sz w:val="20"/>
        </w:rPr>
        <w:t xml:space="preserve">Dohodnutá smluvní cena za provedení díla činí: </w:t>
      </w:r>
    </w:p>
    <w:p w:rsidR="000A7A71" w:rsidRPr="006D10C2" w:rsidRDefault="000A7A71" w:rsidP="00641578">
      <w:pPr>
        <w:spacing w:after="60"/>
        <w:ind w:left="567"/>
        <w:jc w:val="center"/>
        <w:rPr>
          <w:rFonts w:ascii="Arial" w:hAnsi="Arial" w:cs="Arial"/>
          <w:b/>
          <w:sz w:val="20"/>
        </w:rPr>
      </w:pPr>
      <w:r w:rsidRPr="006D10C2">
        <w:rPr>
          <w:rFonts w:ascii="Arial" w:hAnsi="Arial" w:cs="Arial"/>
          <w:b/>
          <w:sz w:val="20"/>
        </w:rPr>
        <w:t xml:space="preserve">Celkem bez DPH </w:t>
      </w:r>
      <w:r w:rsidRPr="006D10C2">
        <w:rPr>
          <w:rFonts w:ascii="Arial" w:hAnsi="Arial" w:cs="Arial"/>
          <w:b/>
          <w:sz w:val="20"/>
        </w:rPr>
        <w:tab/>
      </w:r>
      <w:r w:rsidRPr="006D10C2">
        <w:rPr>
          <w:rFonts w:ascii="Arial" w:hAnsi="Arial" w:cs="Arial"/>
          <w:b/>
          <w:sz w:val="20"/>
        </w:rPr>
        <w:tab/>
      </w:r>
      <w:r w:rsidRPr="002B56B4">
        <w:rPr>
          <w:rFonts w:ascii="Arial" w:hAnsi="Arial" w:cs="Arial"/>
          <w:b/>
          <w:sz w:val="20"/>
          <w:highlight w:val="yellow"/>
        </w:rPr>
        <w:t>Kč</w:t>
      </w:r>
    </w:p>
    <w:p w:rsidR="000A7A71" w:rsidRPr="006D10C2" w:rsidRDefault="000A7A71" w:rsidP="00641578">
      <w:pPr>
        <w:spacing w:after="60"/>
        <w:ind w:left="567"/>
        <w:jc w:val="center"/>
        <w:rPr>
          <w:rFonts w:ascii="Arial" w:hAnsi="Arial" w:cs="Arial"/>
          <w:b/>
          <w:sz w:val="20"/>
          <w:u w:val="single"/>
        </w:rPr>
      </w:pPr>
      <w:r w:rsidRPr="006D10C2">
        <w:rPr>
          <w:rFonts w:ascii="Arial" w:hAnsi="Arial" w:cs="Arial"/>
          <w:b/>
          <w:sz w:val="20"/>
          <w:u w:val="single"/>
        </w:rPr>
        <w:t>DPH dle zákonné sazby</w:t>
      </w:r>
      <w:r w:rsidRPr="006D10C2">
        <w:rPr>
          <w:rFonts w:ascii="Arial" w:hAnsi="Arial" w:cs="Arial"/>
          <w:b/>
          <w:sz w:val="20"/>
          <w:u w:val="single"/>
        </w:rPr>
        <w:tab/>
      </w:r>
      <w:r w:rsidRPr="006D10C2">
        <w:rPr>
          <w:rFonts w:ascii="Arial" w:hAnsi="Arial" w:cs="Arial"/>
          <w:b/>
          <w:sz w:val="20"/>
          <w:u w:val="single"/>
        </w:rPr>
        <w:tab/>
      </w:r>
      <w:r w:rsidRPr="002B56B4">
        <w:rPr>
          <w:rFonts w:ascii="Arial" w:hAnsi="Arial" w:cs="Arial"/>
          <w:b/>
          <w:sz w:val="20"/>
          <w:highlight w:val="yellow"/>
          <w:u w:val="single"/>
        </w:rPr>
        <w:t>Kč</w:t>
      </w:r>
    </w:p>
    <w:p w:rsidR="000A7A71" w:rsidRPr="006D10C2" w:rsidRDefault="000A7A71" w:rsidP="00641578">
      <w:pPr>
        <w:spacing w:after="60"/>
        <w:ind w:left="567"/>
        <w:jc w:val="center"/>
        <w:rPr>
          <w:rFonts w:ascii="Arial" w:hAnsi="Arial" w:cs="Arial"/>
          <w:b/>
          <w:sz w:val="20"/>
        </w:rPr>
      </w:pPr>
      <w:r w:rsidRPr="006D10C2">
        <w:rPr>
          <w:rFonts w:ascii="Arial" w:hAnsi="Arial" w:cs="Arial"/>
          <w:b/>
          <w:sz w:val="20"/>
        </w:rPr>
        <w:t xml:space="preserve">Celkem vč. DPH </w:t>
      </w:r>
      <w:r w:rsidRPr="006D10C2">
        <w:rPr>
          <w:rFonts w:ascii="Arial" w:hAnsi="Arial" w:cs="Arial"/>
          <w:b/>
          <w:sz w:val="20"/>
        </w:rPr>
        <w:tab/>
      </w:r>
      <w:r w:rsidRPr="006D10C2">
        <w:rPr>
          <w:rFonts w:ascii="Arial" w:hAnsi="Arial" w:cs="Arial"/>
          <w:b/>
          <w:sz w:val="20"/>
        </w:rPr>
        <w:tab/>
      </w:r>
      <w:r w:rsidRPr="002B56B4">
        <w:rPr>
          <w:rFonts w:ascii="Arial" w:hAnsi="Arial" w:cs="Arial"/>
          <w:b/>
          <w:sz w:val="20"/>
          <w:highlight w:val="yellow"/>
        </w:rPr>
        <w:t>Kč</w:t>
      </w:r>
    </w:p>
    <w:p w:rsidR="000A7A71" w:rsidRPr="006D10C2" w:rsidRDefault="000A7A71" w:rsidP="000A7A71">
      <w:pPr>
        <w:spacing w:after="60"/>
        <w:jc w:val="both"/>
        <w:rPr>
          <w:rFonts w:ascii="Arial" w:hAnsi="Arial" w:cs="Arial"/>
          <w:sz w:val="20"/>
        </w:rPr>
      </w:pPr>
      <w:r w:rsidRPr="006D10C2">
        <w:rPr>
          <w:rFonts w:ascii="Arial" w:hAnsi="Arial" w:cs="Arial"/>
          <w:sz w:val="20"/>
        </w:rPr>
        <w:t xml:space="preserve">Tato cena zahrnuje veškeré </w:t>
      </w:r>
      <w:r>
        <w:rPr>
          <w:rFonts w:ascii="Arial" w:hAnsi="Arial" w:cs="Arial"/>
          <w:sz w:val="20"/>
        </w:rPr>
        <w:t>náklady související se zhotovením díla</w:t>
      </w:r>
      <w:r w:rsidRPr="006D10C2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včetně nákladů na </w:t>
      </w:r>
      <w:r w:rsidRPr="006D10C2">
        <w:rPr>
          <w:rFonts w:ascii="Arial" w:hAnsi="Arial" w:cs="Arial"/>
          <w:sz w:val="20"/>
        </w:rPr>
        <w:t xml:space="preserve">dopravu i ostatní režijní náklady zhotovitele. </w:t>
      </w:r>
    </w:p>
    <w:p w:rsidR="000A7A71" w:rsidRDefault="000A7A71" w:rsidP="0080478C">
      <w:pPr>
        <w:numPr>
          <w:ilvl w:val="0"/>
          <w:numId w:val="6"/>
        </w:numPr>
        <w:tabs>
          <w:tab w:val="clear" w:pos="720"/>
        </w:tabs>
        <w:suppressAutoHyphens w:val="0"/>
        <w:spacing w:after="60"/>
        <w:ind w:left="284" w:hanging="284"/>
        <w:jc w:val="both"/>
        <w:rPr>
          <w:rFonts w:ascii="Arial" w:hAnsi="Arial" w:cs="Arial"/>
          <w:sz w:val="20"/>
        </w:rPr>
      </w:pPr>
      <w:r w:rsidRPr="006D10C2">
        <w:rPr>
          <w:rFonts w:ascii="Arial" w:hAnsi="Arial" w:cs="Arial"/>
          <w:sz w:val="20"/>
        </w:rPr>
        <w:t xml:space="preserve">Smluvní cena byla určena na základě vzájemné dohody smluvní stran. Sjednaná cena je nepřekročitelná. </w:t>
      </w:r>
    </w:p>
    <w:p w:rsidR="00AF1904" w:rsidRDefault="000A7A71" w:rsidP="0080478C">
      <w:pPr>
        <w:numPr>
          <w:ilvl w:val="0"/>
          <w:numId w:val="6"/>
        </w:numPr>
        <w:tabs>
          <w:tab w:val="clear" w:pos="720"/>
        </w:tabs>
        <w:suppressAutoHyphens w:val="0"/>
        <w:spacing w:after="60"/>
        <w:ind w:left="284" w:hanging="284"/>
        <w:jc w:val="both"/>
        <w:rPr>
          <w:rFonts w:ascii="Arial" w:hAnsi="Arial" w:cs="Arial"/>
          <w:sz w:val="20"/>
        </w:rPr>
      </w:pPr>
      <w:r w:rsidRPr="000216CD">
        <w:rPr>
          <w:rFonts w:ascii="Arial" w:hAnsi="Arial" w:cs="Arial"/>
          <w:sz w:val="20"/>
        </w:rPr>
        <w:t>Objednatel má nárok na snížení ceny díla pouze v případě uzavření písemné dohody se zhotovitelem na</w:t>
      </w:r>
      <w:r w:rsidR="00F268F7">
        <w:rPr>
          <w:rFonts w:ascii="Arial" w:hAnsi="Arial" w:cs="Arial"/>
          <w:sz w:val="20"/>
        </w:rPr>
        <w:t> </w:t>
      </w:r>
      <w:r w:rsidRPr="000216CD">
        <w:rPr>
          <w:rFonts w:ascii="Arial" w:hAnsi="Arial" w:cs="Arial"/>
          <w:sz w:val="20"/>
        </w:rPr>
        <w:t>snížení rozsahu sjednaného předmětu díla</w:t>
      </w:r>
      <w:r>
        <w:rPr>
          <w:rFonts w:ascii="Arial" w:hAnsi="Arial" w:cs="Arial"/>
          <w:sz w:val="20"/>
        </w:rPr>
        <w:t>.</w:t>
      </w:r>
    </w:p>
    <w:p w:rsidR="00180CB1" w:rsidRDefault="00180CB1" w:rsidP="00180CB1">
      <w:pPr>
        <w:suppressAutoHyphens w:val="0"/>
        <w:spacing w:after="60"/>
        <w:ind w:left="284"/>
        <w:jc w:val="both"/>
        <w:rPr>
          <w:rFonts w:ascii="Arial" w:hAnsi="Arial" w:cs="Arial"/>
          <w:sz w:val="20"/>
        </w:rPr>
      </w:pPr>
    </w:p>
    <w:p w:rsidR="00E61AE6" w:rsidRPr="00180CB1" w:rsidRDefault="00E61AE6" w:rsidP="00180CB1">
      <w:pPr>
        <w:suppressAutoHyphens w:val="0"/>
        <w:spacing w:after="60"/>
        <w:ind w:left="284"/>
        <w:jc w:val="both"/>
        <w:rPr>
          <w:rFonts w:ascii="Arial" w:hAnsi="Arial" w:cs="Arial"/>
          <w:sz w:val="20"/>
        </w:rPr>
      </w:pPr>
    </w:p>
    <w:p w:rsidR="007578A9" w:rsidRPr="00A2154B" w:rsidRDefault="007578A9" w:rsidP="00367622">
      <w:pPr>
        <w:tabs>
          <w:tab w:val="left" w:pos="1843"/>
        </w:tabs>
        <w:suppressAutoHyphens w:val="0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A2154B">
        <w:rPr>
          <w:rFonts w:ascii="Arial" w:hAnsi="Arial" w:cs="Arial"/>
          <w:b/>
          <w:sz w:val="20"/>
          <w:szCs w:val="20"/>
          <w:lang w:eastAsia="cs-CZ"/>
        </w:rPr>
        <w:lastRenderedPageBreak/>
        <w:t>Člán</w:t>
      </w:r>
      <w:r w:rsidR="00641578">
        <w:rPr>
          <w:rFonts w:ascii="Arial" w:hAnsi="Arial" w:cs="Arial"/>
          <w:b/>
          <w:sz w:val="20"/>
          <w:szCs w:val="20"/>
          <w:lang w:eastAsia="cs-CZ"/>
        </w:rPr>
        <w:t xml:space="preserve">ek </w:t>
      </w:r>
      <w:r w:rsidRPr="00A2154B">
        <w:rPr>
          <w:rFonts w:ascii="Arial" w:hAnsi="Arial" w:cs="Arial"/>
          <w:b/>
          <w:sz w:val="20"/>
          <w:szCs w:val="20"/>
          <w:lang w:eastAsia="cs-CZ"/>
        </w:rPr>
        <w:t>V.</w:t>
      </w:r>
    </w:p>
    <w:p w:rsidR="007578A9" w:rsidRPr="00A2154B" w:rsidRDefault="00B136ED" w:rsidP="00B136ED">
      <w:pPr>
        <w:tabs>
          <w:tab w:val="left" w:pos="1843"/>
        </w:tabs>
        <w:suppressAutoHyphens w:val="0"/>
        <w:spacing w:after="240"/>
        <w:jc w:val="center"/>
        <w:rPr>
          <w:rFonts w:ascii="Arial" w:hAnsi="Arial" w:cs="Arial"/>
          <w:b/>
          <w:sz w:val="20"/>
          <w:szCs w:val="20"/>
          <w:lang w:eastAsia="cs-CZ"/>
        </w:rPr>
      </w:pPr>
      <w:r>
        <w:rPr>
          <w:rFonts w:ascii="Arial" w:hAnsi="Arial" w:cs="Arial"/>
          <w:b/>
          <w:sz w:val="20"/>
          <w:szCs w:val="20"/>
          <w:lang w:eastAsia="cs-CZ"/>
        </w:rPr>
        <w:t>Platební podmínky</w:t>
      </w:r>
    </w:p>
    <w:p w:rsidR="00B136ED" w:rsidRDefault="00B136ED" w:rsidP="0080478C">
      <w:pPr>
        <w:pStyle w:val="Zkladntextodsazen3"/>
        <w:numPr>
          <w:ilvl w:val="0"/>
          <w:numId w:val="9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6D10C2">
        <w:rPr>
          <w:rFonts w:ascii="Arial" w:hAnsi="Arial" w:cs="Arial"/>
          <w:sz w:val="20"/>
          <w:szCs w:val="20"/>
        </w:rPr>
        <w:t xml:space="preserve">Úhrada smluvní ceny bude provedena na základě vystavených faktur. </w:t>
      </w:r>
    </w:p>
    <w:p w:rsidR="00B136ED" w:rsidRDefault="00B136ED" w:rsidP="0080478C">
      <w:pPr>
        <w:pStyle w:val="Zkladntextodsazen3"/>
        <w:numPr>
          <w:ilvl w:val="0"/>
          <w:numId w:val="9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136ED">
        <w:rPr>
          <w:rFonts w:ascii="Arial" w:hAnsi="Arial" w:cs="Arial"/>
          <w:sz w:val="20"/>
          <w:szCs w:val="20"/>
        </w:rPr>
        <w:t>Cena za dílo bude hrazena bezhotovostně na základě zhotovitelem vystavených a objednateli doručených faktur ve dvou částech, a to:</w:t>
      </w:r>
    </w:p>
    <w:p w:rsidR="00B136ED" w:rsidRDefault="00B136ED" w:rsidP="00641578">
      <w:pPr>
        <w:pStyle w:val="Zkladntextodsazen3"/>
        <w:spacing w:after="6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první část ve výši 40 % z celkové ceny na základě provedeného terénního průzkumu (kopie protokolu bude připojena k faktuře),</w:t>
      </w:r>
    </w:p>
    <w:p w:rsidR="00B136ED" w:rsidRPr="00B136ED" w:rsidRDefault="00B136ED" w:rsidP="00641578">
      <w:pPr>
        <w:pStyle w:val="Zkladntextodsazen3"/>
        <w:spacing w:after="6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druhá část ve výši 60 % po podpisu závěrečného protokolu o předání díla bez vad a nedodělků.</w:t>
      </w:r>
    </w:p>
    <w:p w:rsidR="00B136ED" w:rsidRDefault="00B136ED" w:rsidP="0080478C">
      <w:pPr>
        <w:pStyle w:val="Zkladntextodsazen3"/>
        <w:numPr>
          <w:ilvl w:val="0"/>
          <w:numId w:val="9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6D10C2">
        <w:rPr>
          <w:rFonts w:ascii="Arial" w:hAnsi="Arial" w:cs="Arial"/>
          <w:sz w:val="20"/>
          <w:szCs w:val="20"/>
        </w:rPr>
        <w:t xml:space="preserve">Splatnost platebních dokladů je 30 dnů od data jejich vystavení, když doručeny objednateli musí být nejpozději do 3 dnů ode dne vystavení. </w:t>
      </w:r>
    </w:p>
    <w:p w:rsidR="007578A9" w:rsidRPr="00A55120" w:rsidRDefault="007578A9" w:rsidP="00641578">
      <w:pPr>
        <w:suppressAutoHyphens w:val="0"/>
        <w:spacing w:after="60"/>
        <w:jc w:val="both"/>
        <w:rPr>
          <w:rFonts w:ascii="Arial" w:hAnsi="Arial" w:cs="Arial"/>
          <w:b/>
          <w:sz w:val="20"/>
          <w:szCs w:val="20"/>
          <w:u w:val="single"/>
          <w:lang w:eastAsia="cs-CZ"/>
        </w:rPr>
      </w:pPr>
    </w:p>
    <w:p w:rsidR="007578A9" w:rsidRPr="00A2154B" w:rsidRDefault="007578A9" w:rsidP="00367622">
      <w:pPr>
        <w:suppressAutoHyphens w:val="0"/>
        <w:jc w:val="center"/>
        <w:rPr>
          <w:rFonts w:ascii="Arial" w:hAnsi="Arial" w:cs="Arial"/>
          <w:b/>
          <w:sz w:val="20"/>
          <w:lang w:eastAsia="cs-CZ"/>
        </w:rPr>
      </w:pPr>
      <w:r w:rsidRPr="00A2154B">
        <w:rPr>
          <w:rFonts w:ascii="Arial" w:hAnsi="Arial" w:cs="Arial"/>
          <w:b/>
          <w:sz w:val="20"/>
          <w:lang w:eastAsia="cs-CZ"/>
        </w:rPr>
        <w:t>Článek V</w:t>
      </w:r>
      <w:r w:rsidR="00641578">
        <w:rPr>
          <w:rFonts w:ascii="Arial" w:hAnsi="Arial" w:cs="Arial"/>
          <w:b/>
          <w:sz w:val="20"/>
          <w:lang w:eastAsia="cs-CZ"/>
        </w:rPr>
        <w:t>I</w:t>
      </w:r>
      <w:r w:rsidRPr="00A2154B">
        <w:rPr>
          <w:rFonts w:ascii="Arial" w:hAnsi="Arial" w:cs="Arial"/>
          <w:b/>
          <w:sz w:val="20"/>
          <w:lang w:eastAsia="cs-CZ"/>
        </w:rPr>
        <w:t>.</w:t>
      </w:r>
    </w:p>
    <w:p w:rsidR="001F59D3" w:rsidRPr="00F17037" w:rsidRDefault="001F59D3" w:rsidP="001F59D3">
      <w:pPr>
        <w:suppressAutoHyphens w:val="0"/>
        <w:jc w:val="center"/>
        <w:rPr>
          <w:rFonts w:ascii="Arial" w:hAnsi="Arial" w:cs="Arial"/>
          <w:b/>
          <w:sz w:val="20"/>
          <w:szCs w:val="20"/>
          <w:lang w:eastAsia="cs-CZ"/>
        </w:rPr>
      </w:pPr>
      <w:r>
        <w:rPr>
          <w:rFonts w:ascii="Arial" w:hAnsi="Arial" w:cs="Arial"/>
          <w:b/>
          <w:sz w:val="20"/>
          <w:szCs w:val="20"/>
          <w:lang w:eastAsia="cs-CZ"/>
        </w:rPr>
        <w:t>Záruky za jakost</w:t>
      </w:r>
    </w:p>
    <w:p w:rsidR="001F59D3" w:rsidRPr="00A55120" w:rsidRDefault="001F59D3" w:rsidP="001F59D3">
      <w:pPr>
        <w:suppressAutoHyphens w:val="0"/>
        <w:ind w:left="360"/>
        <w:jc w:val="both"/>
        <w:rPr>
          <w:rFonts w:ascii="Arial" w:hAnsi="Arial" w:cs="Arial"/>
          <w:b/>
          <w:sz w:val="20"/>
          <w:szCs w:val="20"/>
          <w:lang w:eastAsia="cs-CZ"/>
        </w:rPr>
      </w:pPr>
    </w:p>
    <w:p w:rsidR="005C1FDF" w:rsidRDefault="00641578" w:rsidP="0080478C">
      <w:pPr>
        <w:numPr>
          <w:ilvl w:val="0"/>
          <w:numId w:val="4"/>
        </w:numPr>
        <w:suppressAutoHyphens w:val="0"/>
        <w:spacing w:after="120"/>
        <w:jc w:val="both"/>
        <w:rPr>
          <w:rFonts w:ascii="Arial" w:hAnsi="Arial" w:cs="Arial"/>
          <w:bCs/>
          <w:sz w:val="20"/>
          <w:szCs w:val="20"/>
          <w:lang w:eastAsia="cs-CZ"/>
        </w:rPr>
      </w:pPr>
      <w:r>
        <w:rPr>
          <w:rFonts w:ascii="Arial" w:hAnsi="Arial" w:cs="Arial"/>
          <w:bCs/>
          <w:sz w:val="20"/>
          <w:szCs w:val="20"/>
          <w:lang w:eastAsia="cs-CZ"/>
        </w:rPr>
        <w:t>Dílo bude provedeno v souladu se standardem</w:t>
      </w:r>
      <w:r w:rsidR="005C1FDF">
        <w:rPr>
          <w:rFonts w:ascii="Arial" w:hAnsi="Arial" w:cs="Arial"/>
          <w:bCs/>
          <w:sz w:val="20"/>
          <w:szCs w:val="20"/>
          <w:lang w:eastAsia="cs-CZ"/>
        </w:rPr>
        <w:t>:</w:t>
      </w:r>
    </w:p>
    <w:p w:rsidR="005C1FDF" w:rsidRDefault="00641578" w:rsidP="00E54EB7">
      <w:pPr>
        <w:pStyle w:val="Odstavecseseznamem"/>
        <w:numPr>
          <w:ilvl w:val="0"/>
          <w:numId w:val="15"/>
        </w:numPr>
        <w:suppressAutoHyphens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5C1FDF">
        <w:rPr>
          <w:rFonts w:ascii="Arial" w:hAnsi="Arial" w:cs="Arial"/>
          <w:bCs/>
          <w:sz w:val="20"/>
          <w:szCs w:val="20"/>
          <w:lang w:eastAsia="cs-CZ"/>
        </w:rPr>
        <w:t>SPPK A02 002:2015 Řez stromů</w:t>
      </w:r>
    </w:p>
    <w:p w:rsidR="001F4E43" w:rsidRDefault="005C1FDF" w:rsidP="00E54EB7">
      <w:pPr>
        <w:pStyle w:val="Odstavecseseznamem"/>
        <w:numPr>
          <w:ilvl w:val="0"/>
          <w:numId w:val="15"/>
        </w:numPr>
        <w:suppressAutoHyphens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5C1FDF">
        <w:rPr>
          <w:rFonts w:ascii="Arial" w:hAnsi="Arial" w:cs="Arial"/>
          <w:bCs/>
          <w:sz w:val="20"/>
          <w:szCs w:val="20"/>
          <w:lang w:eastAsia="cs-CZ"/>
        </w:rPr>
        <w:t>SPPK A01 0</w:t>
      </w:r>
      <w:r w:rsidR="001F4E43">
        <w:rPr>
          <w:rFonts w:ascii="Arial" w:hAnsi="Arial" w:cs="Arial"/>
          <w:bCs/>
          <w:sz w:val="20"/>
          <w:szCs w:val="20"/>
          <w:lang w:eastAsia="cs-CZ"/>
        </w:rPr>
        <w:t>01:2018 Hodnocení stavu stromů</w:t>
      </w:r>
    </w:p>
    <w:p w:rsidR="0087317C" w:rsidRPr="0087317C" w:rsidRDefault="005C1FDF" w:rsidP="0087317C">
      <w:pPr>
        <w:pStyle w:val="Odstavecseseznamem"/>
        <w:numPr>
          <w:ilvl w:val="0"/>
          <w:numId w:val="15"/>
        </w:numPr>
        <w:suppressAutoHyphens w:val="0"/>
        <w:spacing w:after="120" w:line="240" w:lineRule="auto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5C1FDF">
        <w:rPr>
          <w:rFonts w:ascii="Arial" w:hAnsi="Arial" w:cs="Arial"/>
          <w:bCs/>
          <w:sz w:val="20"/>
          <w:szCs w:val="20"/>
          <w:lang w:eastAsia="cs-CZ"/>
        </w:rPr>
        <w:t>SPPK A</w:t>
      </w:r>
      <w:r w:rsidR="001F4E43">
        <w:rPr>
          <w:rFonts w:ascii="Arial" w:hAnsi="Arial" w:cs="Arial"/>
          <w:bCs/>
          <w:sz w:val="20"/>
          <w:szCs w:val="20"/>
          <w:lang w:eastAsia="cs-CZ"/>
        </w:rPr>
        <w:t>02 010:2020 Péče o dřeviny kolem veřejné dopravní infrastruktury</w:t>
      </w:r>
    </w:p>
    <w:p w:rsidR="001F59D3" w:rsidRDefault="001F59D3" w:rsidP="0080478C">
      <w:pPr>
        <w:numPr>
          <w:ilvl w:val="0"/>
          <w:numId w:val="4"/>
        </w:numPr>
        <w:suppressAutoHyphens w:val="0"/>
        <w:spacing w:after="12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D92754">
        <w:rPr>
          <w:rFonts w:ascii="Arial" w:hAnsi="Arial" w:cs="Arial"/>
          <w:bCs/>
          <w:sz w:val="20"/>
          <w:szCs w:val="20"/>
          <w:lang w:eastAsia="cs-CZ"/>
        </w:rPr>
        <w:t>Dílo má vady, jestliže neodpovídá smlouvě a pokud neumožňuje</w:t>
      </w:r>
      <w:r>
        <w:rPr>
          <w:rFonts w:ascii="Arial" w:hAnsi="Arial" w:cs="Arial"/>
          <w:bCs/>
          <w:sz w:val="20"/>
          <w:szCs w:val="20"/>
          <w:lang w:eastAsia="cs-CZ"/>
        </w:rPr>
        <w:t xml:space="preserve"> užívání, k němuž bylo určeno a </w:t>
      </w:r>
      <w:r w:rsidRPr="00D92754">
        <w:rPr>
          <w:rFonts w:ascii="Arial" w:hAnsi="Arial" w:cs="Arial"/>
          <w:bCs/>
          <w:sz w:val="20"/>
          <w:szCs w:val="20"/>
          <w:lang w:eastAsia="cs-CZ"/>
        </w:rPr>
        <w:t>zhotoveno. Za vadu se považuje i nedodělek (např. nesprávnost nebo neúplnost díla).</w:t>
      </w:r>
    </w:p>
    <w:p w:rsidR="0087317C" w:rsidRDefault="0087317C" w:rsidP="0080478C">
      <w:pPr>
        <w:numPr>
          <w:ilvl w:val="0"/>
          <w:numId w:val="4"/>
        </w:numPr>
        <w:suppressAutoHyphens w:val="0"/>
        <w:spacing w:after="120"/>
        <w:jc w:val="both"/>
        <w:rPr>
          <w:rFonts w:ascii="Arial" w:hAnsi="Arial" w:cs="Arial"/>
          <w:bCs/>
          <w:sz w:val="20"/>
          <w:szCs w:val="20"/>
          <w:lang w:eastAsia="cs-CZ"/>
        </w:rPr>
      </w:pPr>
      <w:r>
        <w:rPr>
          <w:rFonts w:ascii="Arial" w:hAnsi="Arial" w:cs="Arial"/>
          <w:bCs/>
          <w:sz w:val="20"/>
          <w:szCs w:val="20"/>
          <w:lang w:eastAsia="cs-CZ"/>
        </w:rPr>
        <w:t>Záruční doba činí 24 měsíců a začíná běžet ode dne odevzdání díla objednateli.</w:t>
      </w:r>
    </w:p>
    <w:p w:rsidR="0087317C" w:rsidRPr="00D92754" w:rsidRDefault="0087317C" w:rsidP="0080478C">
      <w:pPr>
        <w:numPr>
          <w:ilvl w:val="0"/>
          <w:numId w:val="4"/>
        </w:numPr>
        <w:suppressAutoHyphens w:val="0"/>
        <w:spacing w:after="120"/>
        <w:jc w:val="both"/>
        <w:rPr>
          <w:rFonts w:ascii="Arial" w:hAnsi="Arial" w:cs="Arial"/>
          <w:bCs/>
          <w:sz w:val="20"/>
          <w:szCs w:val="20"/>
          <w:lang w:eastAsia="cs-CZ"/>
        </w:rPr>
      </w:pPr>
      <w:r>
        <w:rPr>
          <w:rFonts w:ascii="Arial" w:hAnsi="Arial" w:cs="Arial"/>
          <w:bCs/>
          <w:sz w:val="20"/>
          <w:szCs w:val="20"/>
          <w:lang w:eastAsia="cs-CZ"/>
        </w:rPr>
        <w:t>Zhotovitel se zavazuji začít s odstraňováním případných vad do 3 pracovních dnů od uplatnění reklamace objednatele a vady odstranit v co nejkratší technicky možné lhůtě, nejpozději do 5 pracovních dnů.</w:t>
      </w:r>
    </w:p>
    <w:p w:rsidR="001F59D3" w:rsidRPr="00D92754" w:rsidRDefault="001F59D3" w:rsidP="0080478C">
      <w:pPr>
        <w:numPr>
          <w:ilvl w:val="0"/>
          <w:numId w:val="4"/>
        </w:numPr>
        <w:suppressAutoHyphens w:val="0"/>
        <w:spacing w:after="12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D92754">
        <w:rPr>
          <w:rFonts w:ascii="Arial" w:hAnsi="Arial" w:cs="Arial"/>
          <w:bCs/>
          <w:sz w:val="20"/>
          <w:szCs w:val="20"/>
          <w:lang w:eastAsia="cs-CZ"/>
        </w:rPr>
        <w:t>Zhotovitel neodpovídá za vady díla, jestliže tyto vady byly způsobeny použitím věcí předaných mu ke zpracování objednatelem v případě, že zhotovitel ani při vynaložení odborné péče nevhodnost těchto věcí nemohl zjistit nebo na ně upozornil a objednatel na jejich použití trval.</w:t>
      </w:r>
    </w:p>
    <w:p w:rsidR="001F59D3" w:rsidRPr="00D92754" w:rsidRDefault="001F59D3" w:rsidP="0080478C">
      <w:pPr>
        <w:numPr>
          <w:ilvl w:val="0"/>
          <w:numId w:val="4"/>
        </w:numPr>
        <w:suppressAutoHyphens w:val="0"/>
        <w:spacing w:after="12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D92754">
        <w:rPr>
          <w:rFonts w:ascii="Arial" w:hAnsi="Arial" w:cs="Arial"/>
          <w:bCs/>
          <w:sz w:val="20"/>
          <w:szCs w:val="20"/>
          <w:lang w:eastAsia="cs-CZ"/>
        </w:rPr>
        <w:t>Zhotovitel rovněž neodpovídá za vady způsobené dodržením nevhodných pokynů daných mu objednatelem, jestliže zhotovitel na nevhodnost těchto pokynů písemně upozornil a objednatel na jejich dodržení trval nebo jestli zhotovitel tuto nevhodnost ani při vynaložení odborné péče nemohl zjistit.</w:t>
      </w:r>
    </w:p>
    <w:p w:rsidR="00180CB1" w:rsidRPr="00665C8C" w:rsidRDefault="001F59D3" w:rsidP="0080478C">
      <w:pPr>
        <w:numPr>
          <w:ilvl w:val="0"/>
          <w:numId w:val="4"/>
        </w:numPr>
        <w:suppressAutoHyphens w:val="0"/>
        <w:spacing w:after="12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D92754">
        <w:rPr>
          <w:rFonts w:ascii="Arial" w:hAnsi="Arial" w:cs="Arial"/>
          <w:bCs/>
          <w:sz w:val="20"/>
          <w:szCs w:val="20"/>
          <w:lang w:eastAsia="cs-CZ"/>
        </w:rPr>
        <w:t>Vyskytne-li se na provedeném díle vada, objednatel písemně oznámí zhotoviteli její výskyt, vadu popíše a</w:t>
      </w:r>
      <w:r>
        <w:rPr>
          <w:rFonts w:ascii="Arial" w:hAnsi="Arial" w:cs="Arial"/>
          <w:bCs/>
          <w:sz w:val="20"/>
          <w:szCs w:val="20"/>
          <w:lang w:eastAsia="cs-CZ"/>
        </w:rPr>
        <w:t> </w:t>
      </w:r>
      <w:r w:rsidRPr="00D92754">
        <w:rPr>
          <w:rFonts w:ascii="Arial" w:hAnsi="Arial" w:cs="Arial"/>
          <w:bCs/>
          <w:sz w:val="20"/>
          <w:szCs w:val="20"/>
          <w:lang w:eastAsia="cs-CZ"/>
        </w:rPr>
        <w:t>uvede, jak se vada projevuje. Jakmile objednatel odeslal toto písemné oznámení, má se za to, že požaduje bezplatné odstranění vady, neuvede-li v oznámení jinak.</w:t>
      </w:r>
    </w:p>
    <w:p w:rsidR="0036245D" w:rsidRDefault="0036245D" w:rsidP="00DE4CC5">
      <w:pPr>
        <w:suppressAutoHyphens w:val="0"/>
        <w:spacing w:after="60"/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:rsidR="00180CB1" w:rsidRPr="006F6740" w:rsidRDefault="00180CB1" w:rsidP="00180CB1">
      <w:pPr>
        <w:suppressAutoHyphens w:val="0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F6740">
        <w:rPr>
          <w:rFonts w:ascii="Arial" w:hAnsi="Arial" w:cs="Arial"/>
          <w:b/>
          <w:sz w:val="20"/>
          <w:szCs w:val="20"/>
          <w:lang w:eastAsia="cs-CZ"/>
        </w:rPr>
        <w:t>Článek V</w:t>
      </w:r>
      <w:r>
        <w:rPr>
          <w:rFonts w:ascii="Arial" w:hAnsi="Arial" w:cs="Arial"/>
          <w:b/>
          <w:sz w:val="20"/>
          <w:szCs w:val="20"/>
          <w:lang w:eastAsia="cs-CZ"/>
        </w:rPr>
        <w:t>I</w:t>
      </w:r>
      <w:r w:rsidRPr="006F6740">
        <w:rPr>
          <w:rFonts w:ascii="Arial" w:hAnsi="Arial" w:cs="Arial"/>
          <w:b/>
          <w:sz w:val="20"/>
          <w:szCs w:val="20"/>
          <w:lang w:eastAsia="cs-CZ"/>
        </w:rPr>
        <w:t>I.</w:t>
      </w:r>
    </w:p>
    <w:p w:rsidR="00180CB1" w:rsidRDefault="00180CB1" w:rsidP="00180CB1">
      <w:pPr>
        <w:suppressAutoHyphens w:val="0"/>
        <w:spacing w:after="240"/>
        <w:jc w:val="center"/>
        <w:rPr>
          <w:rFonts w:ascii="Arial" w:hAnsi="Arial" w:cs="Arial"/>
          <w:b/>
          <w:sz w:val="20"/>
          <w:szCs w:val="20"/>
          <w:lang w:eastAsia="cs-CZ"/>
        </w:rPr>
      </w:pPr>
      <w:r>
        <w:rPr>
          <w:rFonts w:ascii="Arial" w:hAnsi="Arial" w:cs="Arial"/>
          <w:b/>
          <w:sz w:val="20"/>
          <w:szCs w:val="20"/>
          <w:lang w:eastAsia="cs-CZ"/>
        </w:rPr>
        <w:t>Smluvní pokuty</w:t>
      </w:r>
    </w:p>
    <w:p w:rsidR="008B1EF8" w:rsidRDefault="00180CB1" w:rsidP="00DE4CC5">
      <w:pPr>
        <w:numPr>
          <w:ilvl w:val="0"/>
          <w:numId w:val="11"/>
        </w:numPr>
        <w:tabs>
          <w:tab w:val="clear" w:pos="720"/>
        </w:tabs>
        <w:suppressAutoHyphens w:val="0"/>
        <w:spacing w:after="60"/>
        <w:ind w:left="284" w:hanging="284"/>
        <w:jc w:val="both"/>
        <w:rPr>
          <w:rFonts w:ascii="Arial" w:hAnsi="Arial" w:cs="Arial"/>
          <w:sz w:val="20"/>
        </w:rPr>
      </w:pPr>
      <w:r w:rsidRPr="00B13CCB">
        <w:rPr>
          <w:rFonts w:ascii="Arial" w:hAnsi="Arial" w:cs="Arial"/>
          <w:sz w:val="20"/>
        </w:rPr>
        <w:t>Objednatel je oprávněn účtovat zhotoviteli smluvní pokutu, tímto sjednanou, za nedodržení termínu dokončení díla z viny zhotovitele, a to ve výši</w:t>
      </w:r>
      <w:r>
        <w:rPr>
          <w:rFonts w:ascii="Arial" w:hAnsi="Arial" w:cs="Arial"/>
          <w:sz w:val="20"/>
        </w:rPr>
        <w:t xml:space="preserve"> 0,5</w:t>
      </w:r>
      <w:r w:rsidRPr="00B13CCB">
        <w:rPr>
          <w:rFonts w:ascii="Arial" w:hAnsi="Arial" w:cs="Arial"/>
          <w:sz w:val="20"/>
        </w:rPr>
        <w:t>% z ceny díla za každý kalendářní den prodlení.</w:t>
      </w:r>
    </w:p>
    <w:p w:rsidR="00180CB1" w:rsidRPr="00180CB1" w:rsidRDefault="00180CB1" w:rsidP="00DE4CC5">
      <w:pPr>
        <w:suppressAutoHyphens w:val="0"/>
        <w:spacing w:after="60"/>
        <w:ind w:left="284"/>
        <w:jc w:val="both"/>
        <w:rPr>
          <w:rFonts w:ascii="Arial" w:hAnsi="Arial" w:cs="Arial"/>
          <w:sz w:val="20"/>
        </w:rPr>
      </w:pPr>
    </w:p>
    <w:p w:rsidR="007578A9" w:rsidRPr="006F6740" w:rsidRDefault="007578A9" w:rsidP="00367622">
      <w:pPr>
        <w:suppressAutoHyphens w:val="0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F6740">
        <w:rPr>
          <w:rFonts w:ascii="Arial" w:hAnsi="Arial" w:cs="Arial"/>
          <w:b/>
          <w:sz w:val="20"/>
          <w:szCs w:val="20"/>
          <w:lang w:eastAsia="cs-CZ"/>
        </w:rPr>
        <w:t>Článek V</w:t>
      </w:r>
      <w:r w:rsidR="00641578">
        <w:rPr>
          <w:rFonts w:ascii="Arial" w:hAnsi="Arial" w:cs="Arial"/>
          <w:b/>
          <w:sz w:val="20"/>
          <w:szCs w:val="20"/>
          <w:lang w:eastAsia="cs-CZ"/>
        </w:rPr>
        <w:t>I</w:t>
      </w:r>
      <w:r w:rsidR="00180CB1">
        <w:rPr>
          <w:rFonts w:ascii="Arial" w:hAnsi="Arial" w:cs="Arial"/>
          <w:b/>
          <w:sz w:val="20"/>
          <w:szCs w:val="20"/>
          <w:lang w:eastAsia="cs-CZ"/>
        </w:rPr>
        <w:t>I</w:t>
      </w:r>
      <w:r w:rsidRPr="006F6740">
        <w:rPr>
          <w:rFonts w:ascii="Arial" w:hAnsi="Arial" w:cs="Arial"/>
          <w:b/>
          <w:sz w:val="20"/>
          <w:szCs w:val="20"/>
          <w:lang w:eastAsia="cs-CZ"/>
        </w:rPr>
        <w:t>I.</w:t>
      </w:r>
    </w:p>
    <w:p w:rsidR="007578A9" w:rsidRDefault="007578A9" w:rsidP="00DE4CC5">
      <w:pPr>
        <w:suppressAutoHyphens w:val="0"/>
        <w:spacing w:after="240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F6740">
        <w:rPr>
          <w:rFonts w:ascii="Arial" w:hAnsi="Arial" w:cs="Arial"/>
          <w:b/>
          <w:sz w:val="20"/>
          <w:szCs w:val="20"/>
          <w:lang w:eastAsia="cs-CZ"/>
        </w:rPr>
        <w:t>Předání a převzetí díla</w:t>
      </w:r>
    </w:p>
    <w:p w:rsidR="00180CB1" w:rsidRPr="003C7AB8" w:rsidRDefault="00180CB1" w:rsidP="003C7AB8">
      <w:pPr>
        <w:numPr>
          <w:ilvl w:val="0"/>
          <w:numId w:val="10"/>
        </w:numPr>
        <w:tabs>
          <w:tab w:val="clear" w:pos="540"/>
        </w:tabs>
        <w:suppressAutoHyphens w:val="0"/>
        <w:spacing w:before="60" w:after="60"/>
        <w:ind w:left="284" w:hanging="284"/>
        <w:jc w:val="both"/>
        <w:rPr>
          <w:rFonts w:ascii="Arial" w:hAnsi="Arial" w:cs="Arial"/>
          <w:sz w:val="20"/>
        </w:rPr>
      </w:pPr>
      <w:r w:rsidRPr="003C7AB8">
        <w:rPr>
          <w:rFonts w:ascii="Arial" w:hAnsi="Arial" w:cs="Arial"/>
          <w:sz w:val="20"/>
        </w:rPr>
        <w:t xml:space="preserve">Dílo bude dokončeno jeho řádným provedením a jeho předáním objednateli. </w:t>
      </w:r>
      <w:r w:rsidRPr="003C7AB8">
        <w:rPr>
          <w:rFonts w:ascii="Arial" w:hAnsi="Arial" w:cs="Arial"/>
          <w:sz w:val="20"/>
          <w:szCs w:val="20"/>
          <w:lang w:eastAsia="cs-CZ"/>
        </w:rPr>
        <w:t>Součástí protokolu o předání a převzetí díla musí být:</w:t>
      </w:r>
    </w:p>
    <w:p w:rsidR="00180CB1" w:rsidRPr="007578A9" w:rsidRDefault="00180CB1" w:rsidP="0080478C">
      <w:pPr>
        <w:numPr>
          <w:ilvl w:val="0"/>
          <w:numId w:val="3"/>
        </w:numPr>
        <w:tabs>
          <w:tab w:val="left" w:pos="709"/>
        </w:tabs>
        <w:suppressAutoHyphens w:val="0"/>
        <w:spacing w:before="60"/>
        <w:ind w:left="850" w:hanging="425"/>
        <w:jc w:val="both"/>
        <w:rPr>
          <w:rFonts w:ascii="Arial" w:hAnsi="Arial" w:cs="Arial"/>
          <w:sz w:val="20"/>
          <w:szCs w:val="20"/>
          <w:lang w:eastAsia="cs-CZ"/>
        </w:rPr>
      </w:pPr>
      <w:r w:rsidRPr="007578A9">
        <w:rPr>
          <w:rFonts w:ascii="Arial" w:hAnsi="Arial" w:cs="Arial"/>
          <w:sz w:val="20"/>
          <w:szCs w:val="20"/>
          <w:lang w:eastAsia="cs-CZ"/>
        </w:rPr>
        <w:t>identifik</w:t>
      </w:r>
      <w:r>
        <w:rPr>
          <w:rFonts w:ascii="Arial" w:hAnsi="Arial" w:cs="Arial"/>
          <w:sz w:val="20"/>
          <w:szCs w:val="20"/>
          <w:lang w:eastAsia="cs-CZ"/>
        </w:rPr>
        <w:t>ační údaje obou smluvních stran,</w:t>
      </w:r>
    </w:p>
    <w:p w:rsidR="00180CB1" w:rsidRPr="007578A9" w:rsidRDefault="00180CB1" w:rsidP="0080478C">
      <w:pPr>
        <w:numPr>
          <w:ilvl w:val="0"/>
          <w:numId w:val="3"/>
        </w:numPr>
        <w:tabs>
          <w:tab w:val="left" w:pos="709"/>
        </w:tabs>
        <w:suppressAutoHyphens w:val="0"/>
        <w:spacing w:before="60"/>
        <w:ind w:left="850" w:hanging="425"/>
        <w:jc w:val="both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předmět plnění,</w:t>
      </w:r>
    </w:p>
    <w:p w:rsidR="00180CB1" w:rsidRPr="007578A9" w:rsidRDefault="00180CB1" w:rsidP="0080478C">
      <w:pPr>
        <w:numPr>
          <w:ilvl w:val="0"/>
          <w:numId w:val="3"/>
        </w:numPr>
        <w:tabs>
          <w:tab w:val="left" w:pos="709"/>
        </w:tabs>
        <w:suppressAutoHyphens w:val="0"/>
        <w:spacing w:before="60"/>
        <w:ind w:left="850" w:hanging="425"/>
        <w:jc w:val="both"/>
        <w:rPr>
          <w:rFonts w:ascii="Arial" w:hAnsi="Arial" w:cs="Arial"/>
          <w:sz w:val="20"/>
          <w:szCs w:val="20"/>
          <w:lang w:eastAsia="cs-CZ"/>
        </w:rPr>
      </w:pPr>
      <w:r w:rsidRPr="007578A9">
        <w:rPr>
          <w:rFonts w:ascii="Arial" w:hAnsi="Arial" w:cs="Arial"/>
          <w:sz w:val="20"/>
          <w:szCs w:val="20"/>
          <w:lang w:eastAsia="cs-CZ"/>
        </w:rPr>
        <w:t xml:space="preserve">počet </w:t>
      </w:r>
      <w:r>
        <w:rPr>
          <w:rFonts w:ascii="Arial" w:hAnsi="Arial" w:cs="Arial"/>
          <w:sz w:val="20"/>
          <w:szCs w:val="20"/>
          <w:lang w:eastAsia="cs-CZ"/>
        </w:rPr>
        <w:t>vyhotovení předávané dokumentace,</w:t>
      </w:r>
    </w:p>
    <w:p w:rsidR="00180CB1" w:rsidRPr="00180CB1" w:rsidRDefault="00180CB1" w:rsidP="0080478C">
      <w:pPr>
        <w:numPr>
          <w:ilvl w:val="0"/>
          <w:numId w:val="3"/>
        </w:numPr>
        <w:tabs>
          <w:tab w:val="left" w:pos="709"/>
        </w:tabs>
        <w:suppressAutoHyphens w:val="0"/>
        <w:spacing w:before="60"/>
        <w:ind w:left="850" w:hanging="425"/>
        <w:jc w:val="both"/>
        <w:rPr>
          <w:rFonts w:ascii="Arial" w:hAnsi="Arial" w:cs="Arial"/>
          <w:sz w:val="20"/>
          <w:szCs w:val="20"/>
          <w:lang w:eastAsia="cs-CZ"/>
        </w:rPr>
      </w:pPr>
      <w:r w:rsidRPr="007578A9">
        <w:rPr>
          <w:rFonts w:ascii="Arial" w:hAnsi="Arial" w:cs="Arial"/>
          <w:sz w:val="20"/>
          <w:szCs w:val="20"/>
          <w:lang w:eastAsia="cs-CZ"/>
        </w:rPr>
        <w:t>datum a podpis obou smluvních stran.</w:t>
      </w:r>
    </w:p>
    <w:p w:rsidR="00180CB1" w:rsidRDefault="00180CB1" w:rsidP="0080478C">
      <w:pPr>
        <w:numPr>
          <w:ilvl w:val="0"/>
          <w:numId w:val="10"/>
        </w:numPr>
        <w:tabs>
          <w:tab w:val="clear" w:pos="540"/>
        </w:tabs>
        <w:suppressAutoHyphens w:val="0"/>
        <w:spacing w:before="60" w:after="60"/>
        <w:ind w:left="284" w:hanging="284"/>
        <w:jc w:val="both"/>
        <w:rPr>
          <w:rFonts w:ascii="Arial" w:hAnsi="Arial" w:cs="Arial"/>
          <w:sz w:val="20"/>
        </w:rPr>
      </w:pPr>
      <w:r w:rsidRPr="006D10C2">
        <w:rPr>
          <w:rFonts w:ascii="Arial" w:hAnsi="Arial" w:cs="Arial"/>
          <w:sz w:val="20"/>
        </w:rPr>
        <w:t xml:space="preserve">Zhotovitel je povinen za tímto účelem oznámit objednateli požadovaný termín předání díla nejméně tři pracovní dny předem a objednatel je povinen se tohoto předání zúčastnit. Dílo se považuje za řádně </w:t>
      </w:r>
      <w:r w:rsidRPr="006D10C2">
        <w:rPr>
          <w:rFonts w:ascii="Arial" w:hAnsi="Arial" w:cs="Arial"/>
          <w:sz w:val="20"/>
        </w:rPr>
        <w:lastRenderedPageBreak/>
        <w:t>provedené a objednatel není oprávněn odmítnout jeho převzetí, pokud je dílo bez vad. Pokud se zhotovitel rozhodne převzít dílo s drobnými vadami, dohodne se v zápise lhůta k odstranění vad. Pokud k takové dohodě nedojde, nebude dílo převzato.</w:t>
      </w:r>
    </w:p>
    <w:p w:rsidR="008852C1" w:rsidRPr="00DE4CC5" w:rsidRDefault="007578A9" w:rsidP="00367622">
      <w:pPr>
        <w:numPr>
          <w:ilvl w:val="0"/>
          <w:numId w:val="10"/>
        </w:numPr>
        <w:tabs>
          <w:tab w:val="clear" w:pos="540"/>
        </w:tabs>
        <w:suppressAutoHyphens w:val="0"/>
        <w:spacing w:before="60" w:after="60"/>
        <w:ind w:left="284" w:hanging="284"/>
        <w:jc w:val="both"/>
        <w:rPr>
          <w:rFonts w:ascii="Arial" w:hAnsi="Arial" w:cs="Arial"/>
          <w:sz w:val="20"/>
        </w:rPr>
      </w:pPr>
      <w:r w:rsidRPr="00180CB1">
        <w:rPr>
          <w:rFonts w:ascii="Arial" w:hAnsi="Arial" w:cs="Arial"/>
          <w:sz w:val="20"/>
          <w:szCs w:val="20"/>
          <w:lang w:eastAsia="cs-CZ"/>
        </w:rPr>
        <w:t>Po předání díla si objednatel vyhrazuje min.</w:t>
      </w:r>
      <w:r w:rsidR="00787A84" w:rsidRPr="00180CB1">
        <w:rPr>
          <w:rFonts w:ascii="Arial" w:hAnsi="Arial" w:cs="Arial"/>
          <w:sz w:val="20"/>
          <w:szCs w:val="20"/>
          <w:lang w:eastAsia="cs-CZ"/>
        </w:rPr>
        <w:t> </w:t>
      </w:r>
      <w:r w:rsidRPr="00180CB1">
        <w:rPr>
          <w:rFonts w:ascii="Arial" w:hAnsi="Arial" w:cs="Arial"/>
          <w:sz w:val="20"/>
          <w:szCs w:val="20"/>
          <w:lang w:eastAsia="cs-CZ"/>
        </w:rPr>
        <w:t>10 pracovních dnů na kontrolu díla a případnou výzvu k</w:t>
      </w:r>
      <w:r w:rsidR="00342114" w:rsidRPr="00180CB1">
        <w:rPr>
          <w:rFonts w:ascii="Arial" w:hAnsi="Arial" w:cs="Arial"/>
          <w:sz w:val="20"/>
          <w:szCs w:val="20"/>
          <w:lang w:eastAsia="cs-CZ"/>
        </w:rPr>
        <w:t> </w:t>
      </w:r>
      <w:r w:rsidRPr="00180CB1">
        <w:rPr>
          <w:rFonts w:ascii="Arial" w:hAnsi="Arial" w:cs="Arial"/>
          <w:sz w:val="20"/>
          <w:szCs w:val="20"/>
          <w:lang w:eastAsia="cs-CZ"/>
        </w:rPr>
        <w:t>odstranění va</w:t>
      </w:r>
      <w:r w:rsidR="00180CB1">
        <w:rPr>
          <w:rFonts w:ascii="Arial" w:hAnsi="Arial" w:cs="Arial"/>
          <w:sz w:val="20"/>
          <w:szCs w:val="20"/>
          <w:lang w:eastAsia="cs-CZ"/>
        </w:rPr>
        <w:t xml:space="preserve">d (např. </w:t>
      </w:r>
      <w:r w:rsidRPr="00180CB1">
        <w:rPr>
          <w:rFonts w:ascii="Arial" w:hAnsi="Arial" w:cs="Arial"/>
          <w:sz w:val="20"/>
          <w:szCs w:val="20"/>
          <w:lang w:eastAsia="cs-CZ"/>
        </w:rPr>
        <w:t>chybějící podklady a průzkumy atd.). O předání a</w:t>
      </w:r>
      <w:r w:rsidR="006F6740" w:rsidRPr="00180CB1">
        <w:rPr>
          <w:rFonts w:ascii="Arial" w:hAnsi="Arial" w:cs="Arial"/>
          <w:sz w:val="20"/>
          <w:szCs w:val="20"/>
          <w:lang w:eastAsia="cs-CZ"/>
        </w:rPr>
        <w:t> </w:t>
      </w:r>
      <w:r w:rsidRPr="00180CB1">
        <w:rPr>
          <w:rFonts w:ascii="Arial" w:hAnsi="Arial" w:cs="Arial"/>
          <w:sz w:val="20"/>
          <w:szCs w:val="20"/>
          <w:lang w:eastAsia="cs-CZ"/>
        </w:rPr>
        <w:t>převzetí díla musí být sepsán protokol podepsaný oprávněnými zástupci smluvních stran</w:t>
      </w:r>
      <w:r w:rsidR="00642D24">
        <w:rPr>
          <w:rFonts w:ascii="Arial" w:hAnsi="Arial" w:cs="Arial"/>
          <w:sz w:val="20"/>
          <w:szCs w:val="20"/>
          <w:lang w:eastAsia="cs-CZ"/>
        </w:rPr>
        <w:t>.</w:t>
      </w:r>
    </w:p>
    <w:p w:rsidR="0036245D" w:rsidRPr="00642D24" w:rsidRDefault="0036245D" w:rsidP="00DE4CC5">
      <w:pPr>
        <w:suppressAutoHyphens w:val="0"/>
        <w:spacing w:before="60" w:after="60"/>
        <w:jc w:val="both"/>
        <w:rPr>
          <w:rFonts w:ascii="Arial" w:hAnsi="Arial" w:cs="Arial"/>
          <w:sz w:val="20"/>
        </w:rPr>
      </w:pPr>
    </w:p>
    <w:p w:rsidR="007578A9" w:rsidRPr="00317CDF" w:rsidRDefault="00180CB1" w:rsidP="00367622">
      <w:pPr>
        <w:suppressAutoHyphens w:val="0"/>
        <w:jc w:val="center"/>
        <w:rPr>
          <w:rFonts w:ascii="Arial" w:hAnsi="Arial" w:cs="Arial"/>
          <w:b/>
          <w:sz w:val="20"/>
          <w:szCs w:val="20"/>
          <w:lang w:eastAsia="cs-CZ"/>
        </w:rPr>
      </w:pPr>
      <w:r>
        <w:rPr>
          <w:rFonts w:ascii="Arial" w:hAnsi="Arial" w:cs="Arial"/>
          <w:b/>
          <w:sz w:val="20"/>
          <w:szCs w:val="20"/>
          <w:lang w:eastAsia="cs-CZ"/>
        </w:rPr>
        <w:t xml:space="preserve">Článek </w:t>
      </w:r>
      <w:r w:rsidR="007578A9" w:rsidRPr="00317CDF">
        <w:rPr>
          <w:rFonts w:ascii="Arial" w:hAnsi="Arial" w:cs="Arial"/>
          <w:b/>
          <w:sz w:val="20"/>
          <w:szCs w:val="20"/>
          <w:lang w:eastAsia="cs-CZ"/>
        </w:rPr>
        <w:t>I</w:t>
      </w:r>
      <w:r>
        <w:rPr>
          <w:rFonts w:ascii="Arial" w:hAnsi="Arial" w:cs="Arial"/>
          <w:b/>
          <w:sz w:val="20"/>
          <w:szCs w:val="20"/>
          <w:lang w:eastAsia="cs-CZ"/>
        </w:rPr>
        <w:t>X</w:t>
      </w:r>
      <w:r w:rsidR="007578A9" w:rsidRPr="00317CDF">
        <w:rPr>
          <w:rFonts w:ascii="Arial" w:hAnsi="Arial" w:cs="Arial"/>
          <w:b/>
          <w:sz w:val="20"/>
          <w:szCs w:val="20"/>
          <w:lang w:eastAsia="cs-CZ"/>
        </w:rPr>
        <w:t>.</w:t>
      </w:r>
    </w:p>
    <w:p w:rsidR="007578A9" w:rsidRDefault="00CA1695" w:rsidP="00367622">
      <w:pPr>
        <w:suppressAutoHyphens w:val="0"/>
        <w:jc w:val="center"/>
        <w:rPr>
          <w:rFonts w:ascii="Arial" w:hAnsi="Arial" w:cs="Arial"/>
          <w:b/>
          <w:sz w:val="20"/>
          <w:szCs w:val="20"/>
          <w:lang w:eastAsia="cs-CZ"/>
        </w:rPr>
      </w:pPr>
      <w:r>
        <w:rPr>
          <w:rFonts w:ascii="Arial" w:hAnsi="Arial" w:cs="Arial"/>
          <w:b/>
          <w:sz w:val="20"/>
          <w:szCs w:val="20"/>
          <w:lang w:eastAsia="cs-CZ"/>
        </w:rPr>
        <w:t>Podmínky provedení díla</w:t>
      </w:r>
    </w:p>
    <w:p w:rsidR="00CA1695" w:rsidRDefault="00CA1695" w:rsidP="00CA1695">
      <w:pPr>
        <w:suppressAutoHyphens w:val="0"/>
        <w:rPr>
          <w:rFonts w:ascii="Arial" w:hAnsi="Arial" w:cs="Arial"/>
          <w:b/>
          <w:sz w:val="20"/>
          <w:szCs w:val="20"/>
          <w:lang w:eastAsia="cs-CZ"/>
        </w:rPr>
      </w:pPr>
    </w:p>
    <w:p w:rsidR="00CA1695" w:rsidRPr="00CA1695" w:rsidRDefault="00CA1695" w:rsidP="0080478C">
      <w:pPr>
        <w:pStyle w:val="Odstavecseseznamem"/>
        <w:numPr>
          <w:ilvl w:val="0"/>
          <w:numId w:val="12"/>
        </w:numPr>
        <w:suppressAutoHyphens w:val="0"/>
        <w:spacing w:after="60" w:line="240" w:lineRule="auto"/>
        <w:ind w:left="284" w:hanging="284"/>
        <w:jc w:val="both"/>
        <w:rPr>
          <w:rFonts w:ascii="Arial" w:hAnsi="Arial" w:cs="Arial"/>
          <w:b/>
          <w:sz w:val="20"/>
        </w:rPr>
      </w:pPr>
      <w:r w:rsidRPr="007578A9">
        <w:rPr>
          <w:rFonts w:ascii="Arial" w:hAnsi="Arial" w:cs="Arial"/>
          <w:sz w:val="20"/>
          <w:szCs w:val="20"/>
          <w:lang w:eastAsia="cs-CZ"/>
        </w:rPr>
        <w:t>Není-li smlouvou stanoveno jinak, řídí se vzájemná práva a povinnosti smluvních stran příslušnými ustanoveními občanského zákoníku</w:t>
      </w:r>
    </w:p>
    <w:p w:rsidR="00CA1695" w:rsidRPr="006D10C2" w:rsidRDefault="00CA1695" w:rsidP="0080478C">
      <w:pPr>
        <w:pStyle w:val="Odstavecseseznamem"/>
        <w:numPr>
          <w:ilvl w:val="0"/>
          <w:numId w:val="12"/>
        </w:numPr>
        <w:suppressAutoHyphens w:val="0"/>
        <w:spacing w:after="60" w:line="240" w:lineRule="auto"/>
        <w:ind w:left="284" w:hanging="284"/>
        <w:jc w:val="both"/>
        <w:rPr>
          <w:rFonts w:ascii="Arial" w:hAnsi="Arial" w:cs="Arial"/>
          <w:b/>
          <w:sz w:val="20"/>
        </w:rPr>
      </w:pPr>
      <w:r w:rsidRPr="006D10C2">
        <w:rPr>
          <w:rFonts w:ascii="Arial" w:hAnsi="Arial" w:cs="Arial"/>
          <w:sz w:val="20"/>
        </w:rPr>
        <w:t xml:space="preserve">Objednatel umožní v dohodnutých termínech pracovníkům zhotovitele přístup </w:t>
      </w:r>
      <w:r>
        <w:rPr>
          <w:rFonts w:ascii="Arial" w:hAnsi="Arial" w:cs="Arial"/>
          <w:sz w:val="20"/>
        </w:rPr>
        <w:t>na</w:t>
      </w:r>
      <w:r w:rsidRPr="006D10C2">
        <w:rPr>
          <w:rFonts w:ascii="Arial" w:hAnsi="Arial" w:cs="Arial"/>
          <w:sz w:val="20"/>
        </w:rPr>
        <w:t xml:space="preserve"> p</w:t>
      </w:r>
      <w:r>
        <w:rPr>
          <w:rFonts w:ascii="Arial" w:hAnsi="Arial" w:cs="Arial"/>
          <w:sz w:val="20"/>
        </w:rPr>
        <w:t>ozemek pro provedení díla</w:t>
      </w:r>
      <w:r w:rsidRPr="006D10C2">
        <w:rPr>
          <w:rFonts w:ascii="Arial" w:hAnsi="Arial" w:cs="Arial"/>
          <w:sz w:val="20"/>
        </w:rPr>
        <w:t>. Zhotovitel je povinen oznámit pověřenému zástupci objednatele termín zahájení prací min. 3 dny před</w:t>
      </w:r>
      <w:r w:rsidR="00F268F7">
        <w:rPr>
          <w:rFonts w:ascii="Arial" w:hAnsi="Arial" w:cs="Arial"/>
          <w:sz w:val="20"/>
        </w:rPr>
        <w:t> </w:t>
      </w:r>
      <w:r w:rsidRPr="006D10C2">
        <w:rPr>
          <w:rFonts w:ascii="Arial" w:hAnsi="Arial" w:cs="Arial"/>
          <w:sz w:val="20"/>
        </w:rPr>
        <w:t xml:space="preserve">jejich započetím.  </w:t>
      </w:r>
    </w:p>
    <w:p w:rsidR="00CA1695" w:rsidRPr="006D10C2" w:rsidRDefault="00CA1695" w:rsidP="0080478C">
      <w:pPr>
        <w:pStyle w:val="Odstavecseseznamem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60" w:line="240" w:lineRule="auto"/>
        <w:ind w:left="284" w:hanging="284"/>
        <w:jc w:val="both"/>
        <w:rPr>
          <w:rFonts w:ascii="Arial" w:hAnsi="Arial" w:cs="Arial"/>
          <w:sz w:val="20"/>
        </w:rPr>
      </w:pPr>
      <w:r w:rsidRPr="006D10C2">
        <w:rPr>
          <w:rFonts w:ascii="Arial" w:hAnsi="Arial" w:cs="Arial"/>
          <w:sz w:val="20"/>
        </w:rPr>
        <w:t>Zhotovitel provede dílo na své nebezpečí, v požadovaném termínu a kva</w:t>
      </w:r>
      <w:r>
        <w:rPr>
          <w:rFonts w:ascii="Arial" w:hAnsi="Arial" w:cs="Arial"/>
          <w:sz w:val="20"/>
        </w:rPr>
        <w:t xml:space="preserve">litě, za cenu smluvenou v čl. </w:t>
      </w:r>
      <w:r w:rsidRPr="006D10C2">
        <w:rPr>
          <w:rFonts w:ascii="Arial" w:hAnsi="Arial" w:cs="Arial"/>
          <w:sz w:val="20"/>
        </w:rPr>
        <w:t>I</w:t>
      </w:r>
      <w:r>
        <w:rPr>
          <w:rFonts w:ascii="Arial" w:hAnsi="Arial" w:cs="Arial"/>
          <w:sz w:val="20"/>
        </w:rPr>
        <w:t>V</w:t>
      </w:r>
      <w:r w:rsidRPr="006D10C2">
        <w:rPr>
          <w:rFonts w:ascii="Arial" w:hAnsi="Arial" w:cs="Arial"/>
          <w:sz w:val="20"/>
        </w:rPr>
        <w:t>. této smlouvy.</w:t>
      </w:r>
    </w:p>
    <w:p w:rsidR="00CA1695" w:rsidRPr="006D10C2" w:rsidRDefault="00CA1695" w:rsidP="0080478C">
      <w:pPr>
        <w:pStyle w:val="Odstavecseseznamem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60" w:line="240" w:lineRule="auto"/>
        <w:ind w:left="284" w:hanging="284"/>
        <w:jc w:val="both"/>
        <w:rPr>
          <w:rFonts w:ascii="Arial" w:hAnsi="Arial" w:cs="Arial"/>
          <w:sz w:val="20"/>
        </w:rPr>
      </w:pPr>
      <w:r w:rsidRPr="006D10C2">
        <w:rPr>
          <w:rFonts w:ascii="Arial" w:hAnsi="Arial" w:cs="Arial"/>
          <w:sz w:val="20"/>
        </w:rPr>
        <w:t>Zhotovitel přebírá v plném rozsahu odpovědnost za vlastní řízení postupu prací pracovníky s příslušnou odbornou způsobilostí a kvalifikací.</w:t>
      </w:r>
    </w:p>
    <w:p w:rsidR="002F20C2" w:rsidRDefault="00CA1695" w:rsidP="0080478C">
      <w:pPr>
        <w:pStyle w:val="Odstavecseseznamem"/>
        <w:numPr>
          <w:ilvl w:val="0"/>
          <w:numId w:val="12"/>
        </w:numPr>
        <w:suppressAutoHyphens w:val="0"/>
        <w:spacing w:after="60" w:line="240" w:lineRule="auto"/>
        <w:ind w:left="284" w:hanging="284"/>
        <w:jc w:val="both"/>
        <w:rPr>
          <w:rFonts w:ascii="Arial" w:hAnsi="Arial" w:cs="Arial"/>
          <w:sz w:val="20"/>
        </w:rPr>
      </w:pPr>
      <w:r w:rsidRPr="006D10C2">
        <w:rPr>
          <w:rFonts w:ascii="Arial" w:hAnsi="Arial" w:cs="Arial"/>
          <w:sz w:val="20"/>
        </w:rPr>
        <w:t>Objednatel je oprávněn kontrolovat předmět díla na všech stupních jeho provádění.</w:t>
      </w:r>
    </w:p>
    <w:p w:rsidR="007578A9" w:rsidRPr="002F20C2" w:rsidRDefault="007578A9" w:rsidP="0080478C">
      <w:pPr>
        <w:pStyle w:val="Odstavecseseznamem"/>
        <w:numPr>
          <w:ilvl w:val="0"/>
          <w:numId w:val="12"/>
        </w:numPr>
        <w:suppressAutoHyphens w:val="0"/>
        <w:spacing w:after="60" w:line="240" w:lineRule="auto"/>
        <w:ind w:left="284" w:hanging="284"/>
        <w:jc w:val="both"/>
        <w:rPr>
          <w:rFonts w:ascii="Arial" w:hAnsi="Arial" w:cs="Arial"/>
          <w:sz w:val="20"/>
        </w:rPr>
      </w:pPr>
      <w:r w:rsidRPr="002F20C2">
        <w:rPr>
          <w:rFonts w:ascii="Arial" w:hAnsi="Arial" w:cs="Arial"/>
          <w:sz w:val="20"/>
          <w:szCs w:val="20"/>
          <w:lang w:eastAsia="cs-CZ"/>
        </w:rPr>
        <w:t>Zhotovitel je zejména povinen:</w:t>
      </w:r>
    </w:p>
    <w:p w:rsidR="007578A9" w:rsidRPr="007578A9" w:rsidRDefault="007578A9" w:rsidP="0080478C">
      <w:pPr>
        <w:numPr>
          <w:ilvl w:val="0"/>
          <w:numId w:val="2"/>
        </w:numPr>
        <w:suppressAutoHyphens w:val="0"/>
        <w:ind w:left="850" w:hanging="425"/>
        <w:jc w:val="both"/>
        <w:rPr>
          <w:rFonts w:ascii="Arial" w:hAnsi="Arial" w:cs="Arial"/>
          <w:sz w:val="20"/>
          <w:szCs w:val="20"/>
          <w:lang w:eastAsia="cs-CZ"/>
        </w:rPr>
      </w:pPr>
      <w:r w:rsidRPr="007578A9">
        <w:rPr>
          <w:rFonts w:ascii="Arial" w:hAnsi="Arial" w:cs="Arial"/>
          <w:sz w:val="20"/>
          <w:szCs w:val="20"/>
          <w:lang w:eastAsia="cs-CZ"/>
        </w:rPr>
        <w:t>provést dílo řádně, včas a za použití postupů, které odpovídají předpisům ČR,</w:t>
      </w:r>
    </w:p>
    <w:p w:rsidR="007578A9" w:rsidRPr="007578A9" w:rsidRDefault="007578A9" w:rsidP="0080478C">
      <w:pPr>
        <w:numPr>
          <w:ilvl w:val="0"/>
          <w:numId w:val="2"/>
        </w:numPr>
        <w:suppressAutoHyphens w:val="0"/>
        <w:ind w:left="851" w:hanging="426"/>
        <w:jc w:val="both"/>
        <w:rPr>
          <w:rFonts w:ascii="Arial" w:hAnsi="Arial" w:cs="Arial"/>
          <w:sz w:val="20"/>
          <w:szCs w:val="20"/>
          <w:lang w:eastAsia="cs-CZ"/>
        </w:rPr>
      </w:pPr>
      <w:r w:rsidRPr="007578A9">
        <w:rPr>
          <w:rFonts w:ascii="Arial" w:hAnsi="Arial" w:cs="Arial"/>
          <w:sz w:val="20"/>
          <w:szCs w:val="20"/>
          <w:lang w:eastAsia="cs-CZ"/>
        </w:rPr>
        <w:t>dodržovat při provádění díla ujednání této smlouvy, řídit se podklady a pokyny objednatele a</w:t>
      </w:r>
      <w:r w:rsidR="00317CDF">
        <w:rPr>
          <w:rFonts w:ascii="Arial" w:hAnsi="Arial" w:cs="Arial"/>
          <w:sz w:val="20"/>
          <w:szCs w:val="20"/>
          <w:lang w:eastAsia="cs-CZ"/>
        </w:rPr>
        <w:t> </w:t>
      </w:r>
      <w:r w:rsidRPr="007578A9">
        <w:rPr>
          <w:rFonts w:ascii="Arial" w:hAnsi="Arial" w:cs="Arial"/>
          <w:sz w:val="20"/>
          <w:szCs w:val="20"/>
          <w:lang w:eastAsia="cs-CZ"/>
        </w:rPr>
        <w:t>dotčených orgánů,</w:t>
      </w:r>
    </w:p>
    <w:p w:rsidR="007578A9" w:rsidRPr="007578A9" w:rsidRDefault="007578A9" w:rsidP="0080478C">
      <w:pPr>
        <w:numPr>
          <w:ilvl w:val="0"/>
          <w:numId w:val="2"/>
        </w:numPr>
        <w:suppressAutoHyphens w:val="0"/>
        <w:ind w:left="850" w:hanging="425"/>
        <w:jc w:val="both"/>
        <w:rPr>
          <w:rFonts w:ascii="Arial" w:hAnsi="Arial" w:cs="Arial"/>
          <w:sz w:val="20"/>
          <w:szCs w:val="20"/>
          <w:lang w:eastAsia="cs-CZ"/>
        </w:rPr>
      </w:pPr>
      <w:r w:rsidRPr="007578A9">
        <w:rPr>
          <w:rFonts w:ascii="Arial" w:hAnsi="Arial" w:cs="Arial"/>
          <w:sz w:val="20"/>
          <w:szCs w:val="20"/>
          <w:lang w:eastAsia="cs-CZ"/>
        </w:rPr>
        <w:t>provést dílo na svůj náklad a nebezpečí,</w:t>
      </w:r>
    </w:p>
    <w:p w:rsidR="007578A9" w:rsidRPr="007578A9" w:rsidRDefault="007578A9" w:rsidP="0080478C">
      <w:pPr>
        <w:numPr>
          <w:ilvl w:val="0"/>
          <w:numId w:val="2"/>
        </w:numPr>
        <w:suppressAutoHyphens w:val="0"/>
        <w:ind w:left="850" w:hanging="425"/>
        <w:jc w:val="both"/>
        <w:rPr>
          <w:rFonts w:ascii="Arial" w:hAnsi="Arial" w:cs="Arial"/>
          <w:sz w:val="20"/>
          <w:szCs w:val="20"/>
          <w:lang w:eastAsia="cs-CZ"/>
        </w:rPr>
      </w:pPr>
      <w:r w:rsidRPr="007578A9">
        <w:rPr>
          <w:rFonts w:ascii="Arial" w:hAnsi="Arial" w:cs="Arial"/>
          <w:sz w:val="20"/>
          <w:szCs w:val="20"/>
          <w:lang w:eastAsia="cs-CZ"/>
        </w:rPr>
        <w:t>účastnit se na základě pozvánky objednatele všech jednání týkající</w:t>
      </w:r>
      <w:r w:rsidR="0068353C">
        <w:rPr>
          <w:rFonts w:ascii="Arial" w:hAnsi="Arial" w:cs="Arial"/>
          <w:sz w:val="20"/>
          <w:szCs w:val="20"/>
          <w:lang w:eastAsia="cs-CZ"/>
        </w:rPr>
        <w:t>ch</w:t>
      </w:r>
      <w:r w:rsidRPr="007578A9">
        <w:rPr>
          <w:rFonts w:ascii="Arial" w:hAnsi="Arial" w:cs="Arial"/>
          <w:sz w:val="20"/>
          <w:szCs w:val="20"/>
          <w:lang w:eastAsia="cs-CZ"/>
        </w:rPr>
        <w:t xml:space="preserve"> se díla,</w:t>
      </w:r>
    </w:p>
    <w:p w:rsidR="007578A9" w:rsidRDefault="007578A9" w:rsidP="0080478C">
      <w:pPr>
        <w:numPr>
          <w:ilvl w:val="0"/>
          <w:numId w:val="2"/>
        </w:numPr>
        <w:suppressAutoHyphens w:val="0"/>
        <w:ind w:left="851" w:hanging="426"/>
        <w:jc w:val="both"/>
        <w:rPr>
          <w:rFonts w:ascii="Arial" w:hAnsi="Arial" w:cs="Arial"/>
          <w:sz w:val="20"/>
          <w:szCs w:val="20"/>
          <w:lang w:eastAsia="cs-CZ"/>
        </w:rPr>
      </w:pPr>
      <w:r w:rsidRPr="007578A9">
        <w:rPr>
          <w:rFonts w:ascii="Arial" w:hAnsi="Arial" w:cs="Arial"/>
          <w:sz w:val="20"/>
          <w:szCs w:val="20"/>
          <w:lang w:eastAsia="cs-CZ"/>
        </w:rPr>
        <w:t>písemně informovat objednatele o skutečnostech majících vliv na plnění smlouvy, a to neprodleně, nejpozději následující pracovní den poté, kdy příslušná skutečnost nastane nebo zhotovitel zjistí, že by mohla nastat.</w:t>
      </w:r>
    </w:p>
    <w:p w:rsidR="0036245D" w:rsidRPr="007578A9" w:rsidRDefault="0036245D" w:rsidP="00DE4CC5">
      <w:pPr>
        <w:suppressAutoHyphens w:val="0"/>
        <w:jc w:val="both"/>
        <w:rPr>
          <w:rFonts w:ascii="Arial" w:hAnsi="Arial" w:cs="Arial"/>
          <w:sz w:val="20"/>
          <w:szCs w:val="20"/>
          <w:lang w:eastAsia="cs-CZ"/>
        </w:rPr>
      </w:pPr>
    </w:p>
    <w:p w:rsidR="00665C8C" w:rsidRPr="006D10C2" w:rsidRDefault="00665C8C" w:rsidP="00665C8C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Článek X.</w:t>
      </w:r>
    </w:p>
    <w:p w:rsidR="00665C8C" w:rsidRPr="006D10C2" w:rsidRDefault="00665C8C" w:rsidP="00665C8C">
      <w:pPr>
        <w:jc w:val="center"/>
        <w:rPr>
          <w:rFonts w:ascii="Arial" w:hAnsi="Arial" w:cs="Arial"/>
          <w:b/>
          <w:sz w:val="20"/>
        </w:rPr>
      </w:pPr>
      <w:r w:rsidRPr="006D10C2">
        <w:rPr>
          <w:rFonts w:ascii="Arial" w:hAnsi="Arial" w:cs="Arial"/>
          <w:b/>
          <w:sz w:val="20"/>
        </w:rPr>
        <w:t>Odstoupení od smlouvy</w:t>
      </w:r>
    </w:p>
    <w:p w:rsidR="00665C8C" w:rsidRPr="006D10C2" w:rsidRDefault="00665C8C" w:rsidP="00665C8C">
      <w:pPr>
        <w:jc w:val="center"/>
        <w:rPr>
          <w:rFonts w:ascii="Arial" w:hAnsi="Arial" w:cs="Arial"/>
          <w:b/>
          <w:sz w:val="20"/>
        </w:rPr>
      </w:pPr>
    </w:p>
    <w:p w:rsidR="00665C8C" w:rsidRPr="00665C8C" w:rsidRDefault="00665C8C" w:rsidP="0080478C">
      <w:pPr>
        <w:pStyle w:val="Odstavecseseznamem"/>
        <w:numPr>
          <w:ilvl w:val="0"/>
          <w:numId w:val="13"/>
        </w:numPr>
        <w:spacing w:after="60"/>
        <w:ind w:left="284" w:hanging="284"/>
        <w:jc w:val="both"/>
        <w:rPr>
          <w:rFonts w:ascii="Arial" w:hAnsi="Arial" w:cs="Arial"/>
          <w:sz w:val="20"/>
        </w:rPr>
      </w:pPr>
      <w:r w:rsidRPr="00665C8C">
        <w:rPr>
          <w:rFonts w:ascii="Arial" w:hAnsi="Arial" w:cs="Arial"/>
          <w:sz w:val="20"/>
        </w:rPr>
        <w:t>Chce-li některá ze stran před započetím plnění vyplývajícího z této smlouvy od smlouvy odstoupit na</w:t>
      </w:r>
      <w:r w:rsidR="00F268F7">
        <w:rPr>
          <w:rFonts w:ascii="Arial" w:hAnsi="Arial" w:cs="Arial"/>
          <w:sz w:val="20"/>
        </w:rPr>
        <w:t> </w:t>
      </w:r>
      <w:r w:rsidRPr="00665C8C">
        <w:rPr>
          <w:rFonts w:ascii="Arial" w:hAnsi="Arial" w:cs="Arial"/>
          <w:sz w:val="20"/>
        </w:rPr>
        <w:t>základě ujednání z této smlouvy vyplývajících, případně na základě zákonných ustanovení, je povinna své odstoupení písemně oznámit druhé straně s uvedením termínu, ke kterému od smlouvy odstupuje. V odstoupení musí být uveden důvod, pro který strana od smlouvy odstupuje, jinak je odstoupení neplatné. Obě strany jsou povinny navzájem si vydat vzniklé bezdůvodné obohacení.</w:t>
      </w:r>
    </w:p>
    <w:p w:rsidR="00665C8C" w:rsidRPr="006D10C2" w:rsidRDefault="00665C8C" w:rsidP="00DE4CC5">
      <w:pPr>
        <w:spacing w:after="60"/>
        <w:ind w:left="357"/>
        <w:jc w:val="both"/>
        <w:rPr>
          <w:rFonts w:ascii="Arial" w:hAnsi="Arial" w:cs="Arial"/>
          <w:sz w:val="20"/>
        </w:rPr>
      </w:pPr>
    </w:p>
    <w:p w:rsidR="00665C8C" w:rsidRPr="006D10C2" w:rsidRDefault="00352409" w:rsidP="00665C8C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Článek </w:t>
      </w:r>
      <w:r w:rsidR="00665C8C" w:rsidRPr="006D10C2">
        <w:rPr>
          <w:rFonts w:ascii="Arial" w:hAnsi="Arial" w:cs="Arial"/>
          <w:b/>
          <w:sz w:val="20"/>
        </w:rPr>
        <w:t>X</w:t>
      </w:r>
      <w:r w:rsidR="00665C8C">
        <w:rPr>
          <w:rFonts w:ascii="Arial" w:hAnsi="Arial" w:cs="Arial"/>
          <w:b/>
          <w:sz w:val="20"/>
        </w:rPr>
        <w:t>I.</w:t>
      </w:r>
    </w:p>
    <w:p w:rsidR="00665C8C" w:rsidRPr="006D10C2" w:rsidRDefault="00665C8C" w:rsidP="00665C8C">
      <w:pPr>
        <w:jc w:val="center"/>
        <w:rPr>
          <w:rFonts w:ascii="Arial" w:hAnsi="Arial" w:cs="Arial"/>
          <w:b/>
          <w:sz w:val="20"/>
        </w:rPr>
      </w:pPr>
      <w:r w:rsidRPr="006D10C2">
        <w:rPr>
          <w:rFonts w:ascii="Arial" w:hAnsi="Arial" w:cs="Arial"/>
          <w:b/>
          <w:sz w:val="20"/>
        </w:rPr>
        <w:t>Závěrečná ustanovení</w:t>
      </w:r>
    </w:p>
    <w:p w:rsidR="00665C8C" w:rsidRPr="006D10C2" w:rsidRDefault="00665C8C" w:rsidP="00665C8C">
      <w:pPr>
        <w:jc w:val="center"/>
        <w:rPr>
          <w:rFonts w:ascii="Arial" w:hAnsi="Arial" w:cs="Arial"/>
          <w:b/>
          <w:sz w:val="20"/>
        </w:rPr>
      </w:pPr>
    </w:p>
    <w:p w:rsidR="0080478C" w:rsidRPr="0080478C" w:rsidRDefault="0080478C" w:rsidP="0080478C">
      <w:pPr>
        <w:pStyle w:val="Zkladntext"/>
        <w:widowControl/>
        <w:numPr>
          <w:ilvl w:val="0"/>
          <w:numId w:val="14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uppressAutoHyphens w:val="0"/>
        <w:snapToGrid/>
        <w:ind w:left="426"/>
        <w:rPr>
          <w:rFonts w:ascii="Arial" w:hAnsi="Arial" w:cs="Arial"/>
          <w:szCs w:val="22"/>
        </w:rPr>
      </w:pPr>
      <w:r w:rsidRPr="0080478C">
        <w:rPr>
          <w:rFonts w:ascii="Arial" w:hAnsi="Arial" w:cs="Arial"/>
          <w:szCs w:val="22"/>
        </w:rPr>
        <w:t>Uzavření této smlouvy nepodléhá schválení Radou města.</w:t>
      </w:r>
      <w:r w:rsidRPr="0080478C">
        <w:rPr>
          <w:rFonts w:ascii="Arial" w:hAnsi="Arial" w:cs="Arial"/>
          <w:szCs w:val="22"/>
          <w:highlight w:val="yellow"/>
        </w:rPr>
        <w:t xml:space="preserve"> </w:t>
      </w:r>
      <w:r w:rsidRPr="0080478C">
        <w:rPr>
          <w:rFonts w:ascii="Arial" w:hAnsi="Arial" w:cs="Arial"/>
          <w:szCs w:val="22"/>
        </w:rPr>
        <w:t xml:space="preserve"> </w:t>
      </w:r>
      <w:r w:rsidRPr="0080478C">
        <w:rPr>
          <w:rFonts w:ascii="Arial" w:hAnsi="Arial" w:cs="Arial"/>
        </w:rPr>
        <w:t xml:space="preserve"> </w:t>
      </w:r>
    </w:p>
    <w:p w:rsidR="0080478C" w:rsidRPr="0080478C" w:rsidRDefault="0080478C" w:rsidP="0080478C">
      <w:pPr>
        <w:numPr>
          <w:ilvl w:val="0"/>
          <w:numId w:val="14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2"/>
        </w:rPr>
      </w:pPr>
      <w:r w:rsidRPr="0080478C">
        <w:rPr>
          <w:rFonts w:ascii="Arial" w:hAnsi="Arial" w:cs="Arial"/>
          <w:sz w:val="20"/>
          <w:szCs w:val="22"/>
        </w:rPr>
        <w:t>Tato smlouva se řídí českým právem. Pokud v této smlouvě není sjednáno jinak, řídí se vzájemné vztahy mezi objednatelem a zhotovitelem stanovené touto smlouvou ustanoveními občanského zákoníku.</w:t>
      </w:r>
    </w:p>
    <w:p w:rsidR="0080478C" w:rsidRPr="0080478C" w:rsidRDefault="0080478C" w:rsidP="0080478C">
      <w:pPr>
        <w:numPr>
          <w:ilvl w:val="0"/>
          <w:numId w:val="14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2"/>
        </w:rPr>
      </w:pPr>
      <w:r w:rsidRPr="0080478C">
        <w:rPr>
          <w:rFonts w:ascii="Arial" w:hAnsi="Arial" w:cs="Arial"/>
          <w:sz w:val="20"/>
          <w:szCs w:val="22"/>
        </w:rPr>
        <w:t>K platnosti této smlouvy vč. jejich změn a doplnění (dodatků) je potřeba písemná forma. Dodatky smlouvy budou číslovány vzestupně. Jakákoliv vedlejší ujednání, nejsou-li učiněna v písemné formě, jsou neplatná.</w:t>
      </w:r>
    </w:p>
    <w:p w:rsidR="0080478C" w:rsidRDefault="0080478C" w:rsidP="0080478C">
      <w:pPr>
        <w:numPr>
          <w:ilvl w:val="0"/>
          <w:numId w:val="14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2"/>
        </w:rPr>
      </w:pPr>
      <w:r w:rsidRPr="0080478C">
        <w:rPr>
          <w:rFonts w:ascii="Arial" w:hAnsi="Arial" w:cs="Arial"/>
          <w:sz w:val="20"/>
          <w:szCs w:val="22"/>
        </w:rPr>
        <w:t>Pokud by se stala ustanovení této smlouvy neplatnými, a to z jakéhokoliv důvodu, nebude tím dotčena platnost uzavřené smlouvy jako celku s přihlédnutím k ostatním ustanovením. Smluvní strany se zavazují, že v takovém případě bez prodlení sjednají náhradní ustanovení, která nahradí neplatná a kterými bude zaručeno dosažení věcného i právního účelu uzavřené smlouvy.</w:t>
      </w:r>
    </w:p>
    <w:p w:rsidR="0080478C" w:rsidRPr="0080478C" w:rsidRDefault="0080478C" w:rsidP="0080478C">
      <w:pPr>
        <w:numPr>
          <w:ilvl w:val="0"/>
          <w:numId w:val="14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2"/>
        </w:rPr>
      </w:pPr>
      <w:r w:rsidRPr="0080478C">
        <w:rPr>
          <w:rFonts w:ascii="Arial" w:hAnsi="Arial" w:cs="Arial"/>
          <w:bCs/>
          <w:sz w:val="20"/>
        </w:rPr>
        <w:t>Tato smlouva je vyhotovena v elektronické podobě, přičemž obě smluvní strany obdrží její elektronický originál.</w:t>
      </w:r>
    </w:p>
    <w:p w:rsidR="0080478C" w:rsidRPr="0080478C" w:rsidRDefault="0080478C" w:rsidP="0080478C">
      <w:pPr>
        <w:numPr>
          <w:ilvl w:val="0"/>
          <w:numId w:val="14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2"/>
        </w:rPr>
      </w:pPr>
      <w:r w:rsidRPr="0080478C">
        <w:rPr>
          <w:rFonts w:ascii="Arial" w:hAnsi="Arial" w:cs="Arial"/>
          <w:bCs/>
          <w:iCs/>
          <w:sz w:val="20"/>
        </w:rPr>
        <w:lastRenderedPageBreak/>
        <w:t xml:space="preserve">Tato smlouva je platná dnem připojení </w:t>
      </w:r>
      <w:r w:rsidRPr="0080478C">
        <w:rPr>
          <w:rFonts w:ascii="Arial" w:hAnsi="Arial" w:cs="Arial"/>
          <w:bCs/>
          <w:sz w:val="20"/>
        </w:rPr>
        <w:t>platného uznávaného elektronického podpisu dle zákona č.</w:t>
      </w:r>
      <w:r w:rsidR="00F268F7">
        <w:rPr>
          <w:rFonts w:ascii="Arial" w:hAnsi="Arial" w:cs="Arial"/>
          <w:bCs/>
          <w:sz w:val="20"/>
        </w:rPr>
        <w:t> </w:t>
      </w:r>
      <w:r w:rsidRPr="0080478C">
        <w:rPr>
          <w:rFonts w:ascii="Arial" w:hAnsi="Arial" w:cs="Arial"/>
          <w:bCs/>
          <w:sz w:val="20"/>
        </w:rPr>
        <w:t xml:space="preserve">297/2016 Sb., o službách vytvářejících důvěru pro elektronické transakce, ve znění pozdějších předpisů, oběma smluvními stranami do této smlouvy.  </w:t>
      </w:r>
    </w:p>
    <w:p w:rsidR="0080478C" w:rsidRPr="006B5187" w:rsidRDefault="0080478C" w:rsidP="0080478C">
      <w:pPr>
        <w:numPr>
          <w:ilvl w:val="0"/>
          <w:numId w:val="14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2"/>
          <w:highlight w:val="yellow"/>
        </w:rPr>
      </w:pPr>
      <w:r w:rsidRPr="0080478C">
        <w:rPr>
          <w:rFonts w:ascii="Arial" w:hAnsi="Arial" w:cs="Arial"/>
          <w:sz w:val="20"/>
          <w:szCs w:val="22"/>
        </w:rPr>
        <w:t>Zveřejnění úplného znění této smlouvy v registru smluv, ve smyslu zákona 340/2015 Sb., o zvláštních podmínkách účinnosti některých smluv, uveřejňování těchto smluv a o registru smluv, v platném znění (dále jen „zákon o registru smluv“) zajistí objednatel, a to v případě, že je zákonem o registru smluv zveřejnění této smlouvy vyžadováno. Smluvní strany shodně prohlašují, že souhlasí se zveřejněním celého obsahu této smlouvy. (</w:t>
      </w:r>
      <w:r w:rsidRPr="006B5187">
        <w:rPr>
          <w:rFonts w:ascii="Arial" w:hAnsi="Arial" w:cs="Arial"/>
          <w:sz w:val="20"/>
          <w:szCs w:val="22"/>
          <w:highlight w:val="yellow"/>
        </w:rPr>
        <w:t>Zhotovitel vyznačí části smlouvy vč. jejich příloh, které považuje za</w:t>
      </w:r>
      <w:r w:rsidR="00F268F7">
        <w:rPr>
          <w:rFonts w:ascii="Arial" w:hAnsi="Arial" w:cs="Arial"/>
          <w:sz w:val="20"/>
          <w:szCs w:val="22"/>
          <w:highlight w:val="yellow"/>
        </w:rPr>
        <w:t> </w:t>
      </w:r>
      <w:r w:rsidRPr="006B5187">
        <w:rPr>
          <w:rFonts w:ascii="Arial" w:hAnsi="Arial" w:cs="Arial"/>
          <w:sz w:val="20"/>
          <w:szCs w:val="22"/>
          <w:highlight w:val="yellow"/>
        </w:rPr>
        <w:t>obchodní tajemství.)</w:t>
      </w:r>
    </w:p>
    <w:p w:rsidR="0080478C" w:rsidRPr="0080478C" w:rsidRDefault="0080478C" w:rsidP="0080478C">
      <w:pPr>
        <w:numPr>
          <w:ilvl w:val="0"/>
          <w:numId w:val="14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2"/>
        </w:rPr>
      </w:pPr>
      <w:r w:rsidRPr="0080478C">
        <w:rPr>
          <w:rFonts w:ascii="Arial" w:hAnsi="Arial" w:cs="Arial"/>
          <w:sz w:val="20"/>
          <w:szCs w:val="22"/>
        </w:rPr>
        <w:t>Smlouva nabývá platnosti a účinnosti dnem jejího podpisu oběma smluvními stranami. V případě, že je účinnost smlouvy v souladu se zákonem o registru smluv podmíněna zveřejněním této smlouvy v registru smluv, nastává účinnost této smlouvy až jejím zveřejněním v registru smluv.</w:t>
      </w:r>
    </w:p>
    <w:p w:rsidR="0080478C" w:rsidRPr="0080478C" w:rsidRDefault="0080478C" w:rsidP="0080478C">
      <w:pPr>
        <w:numPr>
          <w:ilvl w:val="0"/>
          <w:numId w:val="14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2"/>
        </w:rPr>
      </w:pPr>
      <w:r w:rsidRPr="0080478C">
        <w:rPr>
          <w:rFonts w:ascii="Arial" w:hAnsi="Arial" w:cs="Arial"/>
          <w:sz w:val="20"/>
          <w:szCs w:val="22"/>
        </w:rPr>
        <w:t>Smluvní strany prohlašují, že tato smlouva byla sepsána podle jejich pravé a svobodné vůle, nikoliv v tísni nebo za jinak nápadně nevýhodných podmínek. Smlouvu si přečetly a s jejím obsahem bez výhrad souhlasí, na důkaz čehož připojují své podpisy níže.</w:t>
      </w:r>
    </w:p>
    <w:p w:rsidR="0080478C" w:rsidRPr="0080478C" w:rsidRDefault="0080478C" w:rsidP="0080478C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2"/>
        </w:rPr>
      </w:pPr>
    </w:p>
    <w:p w:rsidR="00665C8C" w:rsidRPr="0080478C" w:rsidRDefault="0080478C" w:rsidP="0080478C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240"/>
        <w:ind w:left="426"/>
        <w:jc w:val="both"/>
        <w:rPr>
          <w:rFonts w:ascii="Arial" w:hAnsi="Arial" w:cs="Arial"/>
          <w:sz w:val="20"/>
          <w:szCs w:val="22"/>
        </w:rPr>
      </w:pPr>
      <w:r w:rsidRPr="0080478C">
        <w:rPr>
          <w:rFonts w:ascii="Arial" w:hAnsi="Arial" w:cs="Arial"/>
          <w:sz w:val="20"/>
          <w:szCs w:val="22"/>
        </w:rPr>
        <w:t xml:space="preserve">Nedílnou součástí této smlouvy </w:t>
      </w:r>
      <w:r w:rsidR="00FD5C00">
        <w:rPr>
          <w:rFonts w:ascii="Arial" w:hAnsi="Arial" w:cs="Arial"/>
          <w:sz w:val="20"/>
          <w:szCs w:val="22"/>
        </w:rPr>
        <w:t>je příloha:</w:t>
      </w:r>
    </w:p>
    <w:p w:rsidR="007578A9" w:rsidRDefault="00642D24" w:rsidP="00DE4CC5">
      <w:pPr>
        <w:spacing w:after="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Příloha č. 1.</w:t>
      </w:r>
      <w:r w:rsidR="00665C8C">
        <w:rPr>
          <w:rFonts w:ascii="Arial" w:hAnsi="Arial" w:cs="Arial"/>
          <w:sz w:val="20"/>
        </w:rPr>
        <w:t xml:space="preserve"> </w:t>
      </w:r>
      <w:r w:rsidR="0025512A">
        <w:rPr>
          <w:rFonts w:ascii="Arial" w:hAnsi="Arial" w:cs="Arial"/>
          <w:sz w:val="20"/>
        </w:rPr>
        <w:t>Harmonogram prací</w:t>
      </w:r>
      <w:r w:rsidR="009A73D3">
        <w:rPr>
          <w:rFonts w:ascii="Arial" w:hAnsi="Arial" w:cs="Arial"/>
          <w:sz w:val="20"/>
        </w:rPr>
        <w:t xml:space="preserve"> a</w:t>
      </w:r>
      <w:r w:rsidR="00953B4A">
        <w:rPr>
          <w:rFonts w:ascii="Arial" w:hAnsi="Arial" w:cs="Arial"/>
          <w:sz w:val="20"/>
        </w:rPr>
        <w:t xml:space="preserve"> položkový rozpočet</w:t>
      </w:r>
    </w:p>
    <w:p w:rsidR="0080478C" w:rsidRDefault="0080478C" w:rsidP="00367622">
      <w:pPr>
        <w:suppressAutoHyphens w:val="0"/>
        <w:jc w:val="both"/>
        <w:rPr>
          <w:rFonts w:ascii="Arial" w:hAnsi="Arial" w:cs="Arial"/>
          <w:b/>
          <w:sz w:val="20"/>
          <w:lang w:eastAsia="cs-CZ"/>
        </w:rPr>
      </w:pPr>
    </w:p>
    <w:p w:rsidR="005E4256" w:rsidRPr="00C25B5B" w:rsidRDefault="005E4256" w:rsidP="00367622">
      <w:pPr>
        <w:suppressAutoHyphens w:val="0"/>
        <w:jc w:val="both"/>
        <w:rPr>
          <w:rFonts w:ascii="Arial" w:hAnsi="Arial" w:cs="Arial"/>
          <w:szCs w:val="20"/>
          <w:lang w:eastAsia="cs-CZ"/>
        </w:rPr>
      </w:pPr>
    </w:p>
    <w:p w:rsidR="002605C3" w:rsidRDefault="002605C3" w:rsidP="00367622">
      <w:pPr>
        <w:suppressAutoHyphens w:val="0"/>
        <w:jc w:val="both"/>
        <w:rPr>
          <w:rFonts w:ascii="Arial" w:hAnsi="Arial" w:cs="Arial"/>
          <w:sz w:val="28"/>
          <w:szCs w:val="28"/>
          <w:lang w:eastAsia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E6AFB" w:rsidRPr="008A5257" w:rsidTr="00BE6AFB">
        <w:tc>
          <w:tcPr>
            <w:tcW w:w="4606" w:type="dxa"/>
            <w:shd w:val="clear" w:color="auto" w:fill="auto"/>
          </w:tcPr>
          <w:p w:rsidR="00BE6AFB" w:rsidRPr="008A5257" w:rsidRDefault="00BE6AFB" w:rsidP="008731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8A5257">
              <w:rPr>
                <w:rFonts w:ascii="Arial" w:hAnsi="Arial" w:cs="Arial"/>
                <w:sz w:val="20"/>
              </w:rPr>
              <w:t>V</w:t>
            </w:r>
            <w:r>
              <w:rPr>
                <w:rFonts w:ascii="Arial" w:hAnsi="Arial" w:cs="Arial"/>
                <w:sz w:val="20"/>
              </w:rPr>
              <w:t xml:space="preserve"> Třeboni </w:t>
            </w:r>
            <w:r w:rsidR="009E10DD">
              <w:rPr>
                <w:rFonts w:ascii="Arial" w:hAnsi="Arial" w:cs="Arial"/>
                <w:sz w:val="20"/>
              </w:rPr>
              <w:t xml:space="preserve">dne </w:t>
            </w:r>
          </w:p>
        </w:tc>
        <w:tc>
          <w:tcPr>
            <w:tcW w:w="4606" w:type="dxa"/>
            <w:shd w:val="clear" w:color="auto" w:fill="auto"/>
          </w:tcPr>
          <w:p w:rsidR="00BE6AFB" w:rsidRPr="008A5257" w:rsidRDefault="00AA74CC" w:rsidP="008731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AA74CC">
              <w:rPr>
                <w:rFonts w:ascii="Arial" w:hAnsi="Arial" w:cs="Arial"/>
                <w:sz w:val="20"/>
              </w:rPr>
              <w:t xml:space="preserve">V </w:t>
            </w:r>
            <w:r w:rsidR="009E10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7317C">
              <w:rPr>
                <w:rFonts w:ascii="Arial" w:hAnsi="Arial" w:cs="Arial"/>
                <w:sz w:val="20"/>
                <w:szCs w:val="20"/>
              </w:rPr>
              <w:t xml:space="preserve">                  </w:t>
            </w:r>
            <w:r w:rsidR="009E10DD">
              <w:rPr>
                <w:rFonts w:ascii="Arial" w:hAnsi="Arial" w:cs="Arial"/>
                <w:sz w:val="20"/>
                <w:szCs w:val="20"/>
              </w:rPr>
              <w:t xml:space="preserve">dne </w:t>
            </w:r>
          </w:p>
        </w:tc>
      </w:tr>
      <w:tr w:rsidR="0087317C" w:rsidRPr="008A5257" w:rsidTr="00BE6AFB">
        <w:tc>
          <w:tcPr>
            <w:tcW w:w="4606" w:type="dxa"/>
            <w:shd w:val="clear" w:color="auto" w:fill="auto"/>
          </w:tcPr>
          <w:p w:rsidR="0087317C" w:rsidRPr="008A5257" w:rsidRDefault="0087317C" w:rsidP="008731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87317C" w:rsidRPr="00AA74CC" w:rsidRDefault="0087317C" w:rsidP="008731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BE6AFB" w:rsidRPr="008A5257" w:rsidRDefault="00BE6AFB" w:rsidP="00367622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BE6AFB" w:rsidRPr="008A5257" w:rsidRDefault="00BE6AFB" w:rsidP="00367622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BE6AFB" w:rsidRPr="008A5257" w:rsidRDefault="00BE6AFB" w:rsidP="00367622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E6AFB" w:rsidRPr="008A5257" w:rsidTr="00BE6AFB">
        <w:tc>
          <w:tcPr>
            <w:tcW w:w="4606" w:type="dxa"/>
            <w:shd w:val="clear" w:color="auto" w:fill="auto"/>
          </w:tcPr>
          <w:p w:rsidR="00BE6AFB" w:rsidRPr="008A5257" w:rsidRDefault="00BE6AFB" w:rsidP="00367622">
            <w:pPr>
              <w:jc w:val="both"/>
              <w:rPr>
                <w:rFonts w:ascii="Arial" w:hAnsi="Arial" w:cs="Arial"/>
                <w:sz w:val="20"/>
              </w:rPr>
            </w:pPr>
            <w:r w:rsidRPr="008A5257">
              <w:rPr>
                <w:rFonts w:ascii="Arial" w:hAnsi="Arial" w:cs="Arial"/>
                <w:sz w:val="20"/>
              </w:rPr>
              <w:t>Za objednatele</w:t>
            </w:r>
          </w:p>
        </w:tc>
        <w:tc>
          <w:tcPr>
            <w:tcW w:w="4606" w:type="dxa"/>
            <w:shd w:val="clear" w:color="auto" w:fill="auto"/>
          </w:tcPr>
          <w:p w:rsidR="00BE6AFB" w:rsidRPr="008A5257" w:rsidRDefault="00BE6AFB" w:rsidP="00367622">
            <w:pPr>
              <w:jc w:val="both"/>
              <w:rPr>
                <w:rFonts w:ascii="Arial" w:hAnsi="Arial" w:cs="Arial"/>
                <w:sz w:val="20"/>
              </w:rPr>
            </w:pPr>
            <w:r w:rsidRPr="008A5257">
              <w:rPr>
                <w:rFonts w:ascii="Arial" w:hAnsi="Arial" w:cs="Arial"/>
                <w:sz w:val="20"/>
              </w:rPr>
              <w:t>Za zhotovitele</w:t>
            </w:r>
          </w:p>
        </w:tc>
      </w:tr>
    </w:tbl>
    <w:p w:rsidR="00BE6AFB" w:rsidRPr="008A5257" w:rsidRDefault="00BE6AFB" w:rsidP="00367622">
      <w:pPr>
        <w:jc w:val="both"/>
        <w:rPr>
          <w:rFonts w:ascii="Arial" w:hAnsi="Arial" w:cs="Arial"/>
          <w:sz w:val="20"/>
        </w:rPr>
      </w:pPr>
    </w:p>
    <w:p w:rsidR="00BE6AFB" w:rsidRDefault="00BE6AFB" w:rsidP="00367622">
      <w:pPr>
        <w:jc w:val="both"/>
        <w:rPr>
          <w:rFonts w:ascii="Arial" w:hAnsi="Arial" w:cs="Arial"/>
          <w:sz w:val="20"/>
        </w:rPr>
      </w:pPr>
    </w:p>
    <w:p w:rsidR="00320C6D" w:rsidRDefault="00320C6D" w:rsidP="00367622">
      <w:pPr>
        <w:jc w:val="both"/>
        <w:rPr>
          <w:rFonts w:ascii="Arial" w:hAnsi="Arial" w:cs="Arial"/>
          <w:sz w:val="20"/>
        </w:rPr>
      </w:pPr>
    </w:p>
    <w:p w:rsidR="00320C6D" w:rsidRDefault="00320C6D" w:rsidP="00367622">
      <w:pPr>
        <w:jc w:val="both"/>
        <w:rPr>
          <w:rFonts w:ascii="Arial" w:hAnsi="Arial" w:cs="Arial"/>
          <w:sz w:val="20"/>
        </w:rPr>
      </w:pPr>
    </w:p>
    <w:p w:rsidR="00320C6D" w:rsidRDefault="00320C6D" w:rsidP="00367622">
      <w:pPr>
        <w:jc w:val="both"/>
        <w:rPr>
          <w:rFonts w:ascii="Arial" w:hAnsi="Arial" w:cs="Arial"/>
          <w:sz w:val="20"/>
        </w:rPr>
      </w:pPr>
    </w:p>
    <w:p w:rsidR="00320C6D" w:rsidRPr="008A5257" w:rsidRDefault="00320C6D" w:rsidP="00367622">
      <w:pPr>
        <w:jc w:val="both"/>
        <w:rPr>
          <w:rFonts w:ascii="Arial" w:hAnsi="Arial" w:cs="Arial"/>
          <w:sz w:val="20"/>
        </w:rPr>
      </w:pPr>
    </w:p>
    <w:p w:rsidR="00BE6AFB" w:rsidRPr="008A5257" w:rsidRDefault="00BE6AFB" w:rsidP="00367622">
      <w:pPr>
        <w:jc w:val="both"/>
        <w:rPr>
          <w:rFonts w:ascii="Arial" w:hAnsi="Arial" w:cs="Arial"/>
          <w:sz w:val="20"/>
        </w:rPr>
      </w:pPr>
    </w:p>
    <w:p w:rsidR="00936905" w:rsidRPr="008A5257" w:rsidRDefault="009E10DD" w:rsidP="00367622">
      <w:pPr>
        <w:tabs>
          <w:tab w:val="left" w:pos="4678"/>
        </w:tabs>
        <w:jc w:val="both"/>
        <w:rPr>
          <w:rFonts w:ascii="Arial" w:hAnsi="Arial" w:cs="Arial"/>
          <w:sz w:val="20"/>
        </w:rPr>
      </w:pPr>
      <w:r w:rsidRPr="009E10DD">
        <w:rPr>
          <w:rFonts w:ascii="Arial" w:hAnsi="Arial" w:cs="Arial"/>
          <w:sz w:val="20"/>
          <w:szCs w:val="20"/>
        </w:rPr>
        <w:t>……………………………</w:t>
      </w:r>
      <w:r>
        <w:rPr>
          <w:rFonts w:ascii="Arial" w:hAnsi="Arial" w:cs="Arial"/>
          <w:sz w:val="20"/>
          <w:szCs w:val="20"/>
        </w:rPr>
        <w:tab/>
      </w:r>
      <w:r w:rsidRPr="009E10DD">
        <w:rPr>
          <w:rFonts w:ascii="Arial" w:hAnsi="Arial" w:cs="Arial"/>
          <w:sz w:val="20"/>
          <w:szCs w:val="20"/>
        </w:rPr>
        <w:t>………………………………</w:t>
      </w:r>
    </w:p>
    <w:tbl>
      <w:tblPr>
        <w:tblW w:w="9212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BE6AFB" w:rsidRPr="008A5257" w:rsidTr="00BE6AFB">
        <w:tc>
          <w:tcPr>
            <w:tcW w:w="4606" w:type="dxa"/>
            <w:shd w:val="clear" w:color="auto" w:fill="auto"/>
          </w:tcPr>
          <w:p w:rsidR="00BE6AFB" w:rsidRPr="008A5257" w:rsidRDefault="00BE6AFB" w:rsidP="00367622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PaedDr. Jan Váňa</w:t>
            </w:r>
          </w:p>
        </w:tc>
        <w:tc>
          <w:tcPr>
            <w:tcW w:w="4606" w:type="dxa"/>
            <w:shd w:val="clear" w:color="auto" w:fill="auto"/>
          </w:tcPr>
          <w:p w:rsidR="00BE6AFB" w:rsidRPr="009E10DD" w:rsidRDefault="00AA74CC" w:rsidP="00367622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9E10DD">
              <w:rPr>
                <w:rFonts w:ascii="Arial" w:hAnsi="Arial" w:cs="Arial"/>
                <w:sz w:val="20"/>
                <w:highlight w:val="yellow"/>
              </w:rPr>
              <w:t>jméno</w:t>
            </w:r>
          </w:p>
        </w:tc>
      </w:tr>
      <w:tr w:rsidR="00BE6AFB" w:rsidRPr="008A5257" w:rsidTr="00BE6AFB">
        <w:tc>
          <w:tcPr>
            <w:tcW w:w="4606" w:type="dxa"/>
            <w:shd w:val="clear" w:color="auto" w:fill="auto"/>
          </w:tcPr>
          <w:p w:rsidR="00BE6AFB" w:rsidRPr="008A5257" w:rsidRDefault="00020793" w:rsidP="00367622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starosta města</w:t>
            </w:r>
          </w:p>
        </w:tc>
        <w:tc>
          <w:tcPr>
            <w:tcW w:w="4606" w:type="dxa"/>
            <w:shd w:val="clear" w:color="auto" w:fill="auto"/>
          </w:tcPr>
          <w:p w:rsidR="00BE6AFB" w:rsidRPr="00AA74CC" w:rsidRDefault="00AA74CC" w:rsidP="00367622">
            <w:pPr>
              <w:jc w:val="both"/>
              <w:rPr>
                <w:rFonts w:ascii="Arial" w:hAnsi="Arial" w:cs="Arial"/>
                <w:sz w:val="20"/>
              </w:rPr>
            </w:pPr>
            <w:r w:rsidRPr="009E10DD">
              <w:rPr>
                <w:rFonts w:ascii="Arial" w:hAnsi="Arial" w:cs="Arial"/>
                <w:sz w:val="20"/>
                <w:highlight w:val="yellow"/>
              </w:rPr>
              <w:t>funkce</w:t>
            </w:r>
          </w:p>
        </w:tc>
      </w:tr>
      <w:tr w:rsidR="00BE6AFB" w:rsidRPr="008A5257" w:rsidTr="00BE6AFB">
        <w:tc>
          <w:tcPr>
            <w:tcW w:w="4606" w:type="dxa"/>
            <w:shd w:val="clear" w:color="auto" w:fill="auto"/>
          </w:tcPr>
          <w:p w:rsidR="00BE6AFB" w:rsidRPr="008A5257" w:rsidRDefault="00BE6AFB" w:rsidP="00367622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BE6AFB" w:rsidRPr="008A5257" w:rsidRDefault="00BE6AFB" w:rsidP="00367622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687DA3" w:rsidRDefault="00687DA3" w:rsidP="00367622">
      <w:pPr>
        <w:widowControl w:val="0"/>
        <w:tabs>
          <w:tab w:val="left" w:pos="567"/>
        </w:tabs>
        <w:jc w:val="both"/>
        <w:rPr>
          <w:rFonts w:ascii="Arial" w:hAnsi="Arial" w:cs="Arial"/>
          <w:sz w:val="20"/>
          <w:szCs w:val="18"/>
        </w:rPr>
      </w:pPr>
    </w:p>
    <w:p w:rsidR="00480199" w:rsidRDefault="00480199" w:rsidP="00367622">
      <w:pPr>
        <w:widowControl w:val="0"/>
        <w:tabs>
          <w:tab w:val="left" w:pos="567"/>
        </w:tabs>
        <w:jc w:val="both"/>
        <w:rPr>
          <w:rFonts w:ascii="Arial" w:hAnsi="Arial" w:cs="Arial"/>
          <w:sz w:val="20"/>
          <w:szCs w:val="18"/>
        </w:rPr>
      </w:pPr>
    </w:p>
    <w:p w:rsidR="00480199" w:rsidRDefault="00480199" w:rsidP="00367622">
      <w:pPr>
        <w:widowControl w:val="0"/>
        <w:tabs>
          <w:tab w:val="left" w:pos="567"/>
        </w:tabs>
        <w:jc w:val="both"/>
        <w:rPr>
          <w:rFonts w:ascii="Arial" w:hAnsi="Arial" w:cs="Arial"/>
          <w:sz w:val="20"/>
          <w:szCs w:val="18"/>
        </w:rPr>
      </w:pPr>
    </w:p>
    <w:p w:rsidR="00480199" w:rsidRDefault="00480199" w:rsidP="00367622">
      <w:pPr>
        <w:widowControl w:val="0"/>
        <w:tabs>
          <w:tab w:val="left" w:pos="567"/>
        </w:tabs>
        <w:jc w:val="both"/>
        <w:rPr>
          <w:rFonts w:ascii="Arial" w:hAnsi="Arial" w:cs="Arial"/>
          <w:sz w:val="20"/>
          <w:szCs w:val="18"/>
        </w:rPr>
      </w:pPr>
    </w:p>
    <w:p w:rsidR="00480199" w:rsidRDefault="00480199" w:rsidP="00367622">
      <w:pPr>
        <w:widowControl w:val="0"/>
        <w:tabs>
          <w:tab w:val="left" w:pos="567"/>
        </w:tabs>
        <w:jc w:val="both"/>
        <w:rPr>
          <w:rFonts w:ascii="Arial" w:hAnsi="Arial" w:cs="Arial"/>
          <w:sz w:val="20"/>
          <w:szCs w:val="18"/>
        </w:rPr>
      </w:pPr>
    </w:p>
    <w:p w:rsidR="00480199" w:rsidRDefault="00480199" w:rsidP="00367622">
      <w:pPr>
        <w:widowControl w:val="0"/>
        <w:tabs>
          <w:tab w:val="left" w:pos="567"/>
        </w:tabs>
        <w:jc w:val="both"/>
        <w:rPr>
          <w:rFonts w:ascii="Arial" w:hAnsi="Arial" w:cs="Arial"/>
          <w:sz w:val="20"/>
          <w:szCs w:val="18"/>
        </w:rPr>
      </w:pPr>
    </w:p>
    <w:p w:rsidR="00480199" w:rsidRDefault="00480199" w:rsidP="00367622">
      <w:pPr>
        <w:widowControl w:val="0"/>
        <w:tabs>
          <w:tab w:val="left" w:pos="567"/>
        </w:tabs>
        <w:jc w:val="both"/>
        <w:rPr>
          <w:rFonts w:ascii="Arial" w:hAnsi="Arial" w:cs="Arial"/>
          <w:sz w:val="20"/>
          <w:szCs w:val="18"/>
        </w:rPr>
      </w:pPr>
    </w:p>
    <w:p w:rsidR="00480199" w:rsidRDefault="00480199" w:rsidP="00367622">
      <w:pPr>
        <w:widowControl w:val="0"/>
        <w:tabs>
          <w:tab w:val="left" w:pos="567"/>
        </w:tabs>
        <w:jc w:val="both"/>
        <w:rPr>
          <w:rFonts w:ascii="Arial" w:hAnsi="Arial" w:cs="Arial"/>
          <w:sz w:val="20"/>
          <w:szCs w:val="18"/>
        </w:rPr>
      </w:pPr>
    </w:p>
    <w:p w:rsidR="00480199" w:rsidRDefault="00480199" w:rsidP="00367622">
      <w:pPr>
        <w:widowControl w:val="0"/>
        <w:tabs>
          <w:tab w:val="left" w:pos="567"/>
        </w:tabs>
        <w:jc w:val="both"/>
        <w:rPr>
          <w:rFonts w:ascii="Arial" w:hAnsi="Arial" w:cs="Arial"/>
          <w:sz w:val="20"/>
          <w:szCs w:val="18"/>
        </w:rPr>
      </w:pPr>
    </w:p>
    <w:p w:rsidR="007169D9" w:rsidRDefault="007169D9" w:rsidP="00367622">
      <w:pPr>
        <w:widowControl w:val="0"/>
        <w:tabs>
          <w:tab w:val="left" w:pos="567"/>
        </w:tabs>
        <w:jc w:val="both"/>
        <w:rPr>
          <w:rFonts w:ascii="Arial" w:hAnsi="Arial" w:cs="Arial"/>
          <w:sz w:val="20"/>
          <w:szCs w:val="18"/>
        </w:rPr>
      </w:pPr>
    </w:p>
    <w:p w:rsidR="007169D9" w:rsidRDefault="007169D9" w:rsidP="00367622">
      <w:pPr>
        <w:widowControl w:val="0"/>
        <w:tabs>
          <w:tab w:val="left" w:pos="567"/>
        </w:tabs>
        <w:jc w:val="both"/>
        <w:rPr>
          <w:rFonts w:ascii="Arial" w:hAnsi="Arial" w:cs="Arial"/>
          <w:sz w:val="20"/>
          <w:szCs w:val="18"/>
        </w:rPr>
      </w:pPr>
    </w:p>
    <w:p w:rsidR="007169D9" w:rsidRDefault="007169D9" w:rsidP="00367622">
      <w:pPr>
        <w:widowControl w:val="0"/>
        <w:tabs>
          <w:tab w:val="left" w:pos="567"/>
        </w:tabs>
        <w:jc w:val="both"/>
        <w:rPr>
          <w:rFonts w:ascii="Arial" w:hAnsi="Arial" w:cs="Arial"/>
          <w:sz w:val="20"/>
          <w:szCs w:val="18"/>
        </w:rPr>
      </w:pPr>
    </w:p>
    <w:p w:rsidR="007169D9" w:rsidRDefault="007169D9" w:rsidP="00367622">
      <w:pPr>
        <w:widowControl w:val="0"/>
        <w:tabs>
          <w:tab w:val="left" w:pos="567"/>
        </w:tabs>
        <w:jc w:val="both"/>
        <w:rPr>
          <w:rFonts w:ascii="Arial" w:hAnsi="Arial" w:cs="Arial"/>
          <w:sz w:val="20"/>
          <w:szCs w:val="18"/>
        </w:rPr>
      </w:pPr>
    </w:p>
    <w:p w:rsidR="007169D9" w:rsidRDefault="007169D9" w:rsidP="00367622">
      <w:pPr>
        <w:widowControl w:val="0"/>
        <w:tabs>
          <w:tab w:val="left" w:pos="567"/>
        </w:tabs>
        <w:jc w:val="both"/>
        <w:rPr>
          <w:rFonts w:ascii="Arial" w:hAnsi="Arial" w:cs="Arial"/>
          <w:sz w:val="20"/>
          <w:szCs w:val="18"/>
        </w:rPr>
      </w:pPr>
    </w:p>
    <w:p w:rsidR="007169D9" w:rsidRDefault="007169D9" w:rsidP="00367622">
      <w:pPr>
        <w:widowControl w:val="0"/>
        <w:tabs>
          <w:tab w:val="left" w:pos="567"/>
        </w:tabs>
        <w:jc w:val="both"/>
        <w:rPr>
          <w:rFonts w:ascii="Arial" w:hAnsi="Arial" w:cs="Arial"/>
          <w:sz w:val="20"/>
          <w:szCs w:val="18"/>
        </w:rPr>
      </w:pPr>
    </w:p>
    <w:p w:rsidR="00480199" w:rsidRDefault="00480199" w:rsidP="00367622">
      <w:pPr>
        <w:widowControl w:val="0"/>
        <w:tabs>
          <w:tab w:val="left" w:pos="567"/>
        </w:tabs>
        <w:jc w:val="both"/>
        <w:rPr>
          <w:rFonts w:ascii="Arial" w:hAnsi="Arial" w:cs="Arial"/>
          <w:sz w:val="20"/>
          <w:szCs w:val="18"/>
        </w:rPr>
      </w:pPr>
    </w:p>
    <w:p w:rsidR="00FD5C00" w:rsidRDefault="00FD5C00" w:rsidP="00367622">
      <w:pPr>
        <w:widowControl w:val="0"/>
        <w:tabs>
          <w:tab w:val="left" w:pos="567"/>
        </w:tabs>
        <w:jc w:val="both"/>
        <w:rPr>
          <w:rFonts w:ascii="Arial" w:hAnsi="Arial" w:cs="Arial"/>
          <w:sz w:val="20"/>
          <w:szCs w:val="18"/>
        </w:rPr>
      </w:pPr>
    </w:p>
    <w:p w:rsidR="00FD5C00" w:rsidRDefault="00FD5C00" w:rsidP="00367622">
      <w:pPr>
        <w:widowControl w:val="0"/>
        <w:tabs>
          <w:tab w:val="left" w:pos="567"/>
        </w:tabs>
        <w:jc w:val="both"/>
        <w:rPr>
          <w:rFonts w:ascii="Arial" w:hAnsi="Arial" w:cs="Arial"/>
          <w:sz w:val="20"/>
          <w:szCs w:val="18"/>
        </w:rPr>
      </w:pPr>
    </w:p>
    <w:p w:rsidR="00953B4A" w:rsidRDefault="00953B4A" w:rsidP="0025512A">
      <w:pPr>
        <w:widowControl w:val="0"/>
        <w:tabs>
          <w:tab w:val="left" w:pos="411"/>
          <w:tab w:val="left" w:pos="567"/>
        </w:tabs>
        <w:jc w:val="right"/>
        <w:rPr>
          <w:rFonts w:ascii="Arial" w:hAnsi="Arial" w:cs="Arial"/>
          <w:sz w:val="16"/>
          <w:szCs w:val="16"/>
        </w:rPr>
      </w:pPr>
    </w:p>
    <w:p w:rsidR="00953B4A" w:rsidRDefault="00953B4A" w:rsidP="0025512A">
      <w:pPr>
        <w:widowControl w:val="0"/>
        <w:tabs>
          <w:tab w:val="left" w:pos="411"/>
          <w:tab w:val="left" w:pos="567"/>
        </w:tabs>
        <w:jc w:val="right"/>
        <w:rPr>
          <w:rFonts w:ascii="Arial" w:hAnsi="Arial" w:cs="Arial"/>
          <w:sz w:val="16"/>
          <w:szCs w:val="16"/>
        </w:rPr>
      </w:pPr>
    </w:p>
    <w:p w:rsidR="00480199" w:rsidRPr="009A73D3" w:rsidRDefault="0025512A" w:rsidP="0025512A">
      <w:pPr>
        <w:widowControl w:val="0"/>
        <w:tabs>
          <w:tab w:val="left" w:pos="411"/>
          <w:tab w:val="left" w:pos="567"/>
        </w:tabs>
        <w:jc w:val="right"/>
        <w:rPr>
          <w:rFonts w:ascii="Arial" w:hAnsi="Arial" w:cs="Arial"/>
          <w:color w:val="A6A6A6" w:themeColor="background1" w:themeShade="A6"/>
          <w:sz w:val="18"/>
          <w:szCs w:val="18"/>
        </w:rPr>
      </w:pPr>
      <w:r w:rsidRPr="009A73D3">
        <w:rPr>
          <w:rFonts w:ascii="Arial" w:hAnsi="Arial" w:cs="Arial"/>
          <w:color w:val="A6A6A6" w:themeColor="background1" w:themeShade="A6"/>
          <w:sz w:val="18"/>
          <w:szCs w:val="18"/>
        </w:rPr>
        <w:lastRenderedPageBreak/>
        <w:t>Příloha č. 1</w:t>
      </w:r>
      <w:r w:rsidR="00480199" w:rsidRPr="009A73D3">
        <w:rPr>
          <w:rFonts w:ascii="Arial" w:hAnsi="Arial" w:cs="Arial"/>
          <w:color w:val="A6A6A6" w:themeColor="background1" w:themeShade="A6"/>
          <w:sz w:val="18"/>
          <w:szCs w:val="18"/>
        </w:rPr>
        <w:t xml:space="preserve"> – Harmonogram prací</w:t>
      </w:r>
      <w:r w:rsidR="009A73D3" w:rsidRPr="009A73D3">
        <w:rPr>
          <w:rFonts w:ascii="Arial" w:hAnsi="Arial" w:cs="Arial"/>
          <w:color w:val="A6A6A6" w:themeColor="background1" w:themeShade="A6"/>
          <w:sz w:val="18"/>
          <w:szCs w:val="18"/>
        </w:rPr>
        <w:t xml:space="preserve"> a položkový rozpočet</w:t>
      </w:r>
    </w:p>
    <w:p w:rsidR="00480199" w:rsidRDefault="00480199" w:rsidP="00480199">
      <w:pPr>
        <w:widowControl w:val="0"/>
        <w:tabs>
          <w:tab w:val="left" w:pos="567"/>
        </w:tabs>
        <w:rPr>
          <w:rFonts w:ascii="Arial" w:hAnsi="Arial" w:cs="Arial"/>
          <w:sz w:val="20"/>
          <w:szCs w:val="20"/>
        </w:rPr>
      </w:pPr>
    </w:p>
    <w:p w:rsidR="0025512A" w:rsidRDefault="0025512A" w:rsidP="00480199">
      <w:pPr>
        <w:widowControl w:val="0"/>
        <w:tabs>
          <w:tab w:val="left" w:pos="567"/>
        </w:tabs>
        <w:rPr>
          <w:rFonts w:ascii="Arial" w:hAnsi="Arial" w:cs="Arial"/>
          <w:sz w:val="20"/>
          <w:szCs w:val="20"/>
        </w:rPr>
      </w:pPr>
    </w:p>
    <w:p w:rsidR="009A73D3" w:rsidRDefault="009A73D3" w:rsidP="00480199">
      <w:pPr>
        <w:widowControl w:val="0"/>
        <w:tabs>
          <w:tab w:val="left" w:pos="567"/>
        </w:tabs>
        <w:rPr>
          <w:rFonts w:ascii="Arial" w:hAnsi="Arial" w:cs="Arial"/>
          <w:sz w:val="20"/>
          <w:szCs w:val="20"/>
        </w:rPr>
      </w:pPr>
    </w:p>
    <w:p w:rsidR="00480199" w:rsidRDefault="00480199" w:rsidP="00480199">
      <w:pPr>
        <w:widowControl w:val="0"/>
        <w:tabs>
          <w:tab w:val="left" w:pos="567"/>
        </w:tabs>
        <w:rPr>
          <w:rFonts w:ascii="Arial" w:hAnsi="Arial" w:cs="Arial"/>
          <w:sz w:val="20"/>
          <w:szCs w:val="20"/>
        </w:rPr>
      </w:pPr>
    </w:p>
    <w:p w:rsidR="00480199" w:rsidRDefault="00480199" w:rsidP="00480199">
      <w:pPr>
        <w:widowControl w:val="0"/>
        <w:tabs>
          <w:tab w:val="left" w:pos="567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Název akce: </w:t>
      </w:r>
      <w:r w:rsidRPr="009A73D3">
        <w:rPr>
          <w:rFonts w:ascii="Arial" w:hAnsi="Arial" w:cs="Arial"/>
          <w:b/>
          <w:sz w:val="20"/>
          <w:szCs w:val="20"/>
        </w:rPr>
        <w:t>Aktualizace pasportu zeleně</w:t>
      </w:r>
    </w:p>
    <w:p w:rsidR="00480199" w:rsidRDefault="00480199" w:rsidP="00480199">
      <w:pPr>
        <w:widowControl w:val="0"/>
        <w:tabs>
          <w:tab w:val="left" w:pos="567"/>
        </w:tabs>
        <w:rPr>
          <w:rFonts w:ascii="Arial" w:hAnsi="Arial" w:cs="Arial"/>
          <w:sz w:val="20"/>
          <w:szCs w:val="20"/>
        </w:rPr>
      </w:pPr>
    </w:p>
    <w:p w:rsidR="00480199" w:rsidRDefault="00480199" w:rsidP="00480199">
      <w:pPr>
        <w:widowControl w:val="0"/>
        <w:tabs>
          <w:tab w:val="left" w:pos="567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Zhotovitel:</w:t>
      </w:r>
    </w:p>
    <w:p w:rsidR="00480199" w:rsidRDefault="00480199" w:rsidP="00480199">
      <w:pPr>
        <w:widowControl w:val="0"/>
        <w:tabs>
          <w:tab w:val="left" w:pos="567"/>
        </w:tabs>
        <w:rPr>
          <w:rFonts w:ascii="Arial" w:hAnsi="Arial" w:cs="Arial"/>
          <w:sz w:val="20"/>
          <w:szCs w:val="20"/>
        </w:rPr>
      </w:pPr>
    </w:p>
    <w:p w:rsidR="00480199" w:rsidRDefault="00480199" w:rsidP="00480199">
      <w:pPr>
        <w:widowControl w:val="0"/>
        <w:tabs>
          <w:tab w:val="left" w:pos="567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Datum:</w:t>
      </w:r>
    </w:p>
    <w:p w:rsidR="00480199" w:rsidRDefault="00480199" w:rsidP="00480199">
      <w:pPr>
        <w:widowControl w:val="0"/>
        <w:tabs>
          <w:tab w:val="left" w:pos="567"/>
        </w:tabs>
        <w:rPr>
          <w:rFonts w:ascii="Arial" w:hAnsi="Arial" w:cs="Arial"/>
          <w:sz w:val="20"/>
          <w:szCs w:val="20"/>
        </w:rPr>
      </w:pPr>
    </w:p>
    <w:p w:rsidR="00480199" w:rsidRDefault="00480199" w:rsidP="00480199">
      <w:pPr>
        <w:widowControl w:val="0"/>
        <w:tabs>
          <w:tab w:val="left" w:pos="567"/>
        </w:tabs>
        <w:rPr>
          <w:rFonts w:ascii="Arial" w:hAnsi="Arial" w:cs="Arial"/>
          <w:sz w:val="20"/>
          <w:szCs w:val="20"/>
        </w:rPr>
      </w:pPr>
    </w:p>
    <w:p w:rsidR="00480199" w:rsidRDefault="00480199" w:rsidP="00480199">
      <w:pPr>
        <w:widowControl w:val="0"/>
        <w:tabs>
          <w:tab w:val="left" w:pos="567"/>
        </w:tabs>
        <w:rPr>
          <w:rFonts w:ascii="Arial" w:hAnsi="Arial" w:cs="Arial"/>
          <w:sz w:val="20"/>
          <w:szCs w:val="20"/>
        </w:rPr>
      </w:pPr>
    </w:p>
    <w:p w:rsidR="00480199" w:rsidRDefault="00480199" w:rsidP="00480199">
      <w:pPr>
        <w:widowControl w:val="0"/>
        <w:tabs>
          <w:tab w:val="left" w:pos="567"/>
        </w:tabs>
        <w:rPr>
          <w:rFonts w:ascii="Arial" w:hAnsi="Arial" w:cs="Arial"/>
          <w:sz w:val="20"/>
          <w:szCs w:val="20"/>
        </w:rPr>
      </w:pPr>
    </w:p>
    <w:p w:rsidR="00480199" w:rsidRDefault="00480199" w:rsidP="00480199">
      <w:pPr>
        <w:widowControl w:val="0"/>
        <w:tabs>
          <w:tab w:val="left" w:pos="567"/>
        </w:tabs>
        <w:rPr>
          <w:rFonts w:ascii="Arial" w:hAnsi="Arial" w:cs="Arial"/>
          <w:sz w:val="20"/>
          <w:szCs w:val="20"/>
        </w:rPr>
      </w:pPr>
    </w:p>
    <w:p w:rsidR="00480199" w:rsidRDefault="00480199" w:rsidP="003829E1">
      <w:pPr>
        <w:widowControl w:val="0"/>
        <w:tabs>
          <w:tab w:val="left" w:pos="567"/>
        </w:tabs>
        <w:jc w:val="center"/>
        <w:rPr>
          <w:rFonts w:ascii="Arial" w:hAnsi="Arial" w:cs="Arial"/>
          <w:sz w:val="20"/>
          <w:szCs w:val="20"/>
        </w:rPr>
      </w:pPr>
    </w:p>
    <w:tbl>
      <w:tblPr>
        <w:tblW w:w="835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5"/>
        <w:gridCol w:w="1843"/>
        <w:gridCol w:w="1417"/>
        <w:gridCol w:w="1418"/>
        <w:gridCol w:w="1701"/>
      </w:tblGrid>
      <w:tr w:rsidR="00953B4A" w:rsidRPr="00480199" w:rsidTr="00D2237A">
        <w:trPr>
          <w:trHeight w:val="403"/>
          <w:jc w:val="center"/>
        </w:trPr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53B4A" w:rsidRPr="00480199" w:rsidRDefault="00953B4A" w:rsidP="00D2237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8019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akce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53B4A" w:rsidRPr="00480199" w:rsidRDefault="00953B4A" w:rsidP="00D2237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8019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začátek prací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953B4A" w:rsidRPr="00480199" w:rsidRDefault="00953B4A" w:rsidP="00D2237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8019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konec prací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:rsidR="00953B4A" w:rsidRDefault="00953B4A" w:rsidP="00D2237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  <w:p w:rsidR="00953B4A" w:rsidRPr="00480199" w:rsidRDefault="00D2237A" w:rsidP="00D2237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c</w:t>
            </w:r>
            <w:r w:rsidR="00953B4A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ena bez DPH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:rsidR="00953B4A" w:rsidRDefault="00953B4A" w:rsidP="00D2237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  <w:p w:rsidR="00953B4A" w:rsidRDefault="00D2237A" w:rsidP="00D2237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c</w:t>
            </w:r>
            <w:r w:rsidR="00953B4A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ena včetně DPH</w:t>
            </w:r>
          </w:p>
        </w:tc>
      </w:tr>
      <w:tr w:rsidR="00953B4A" w:rsidRPr="00480199" w:rsidTr="00D2237A">
        <w:trPr>
          <w:trHeight w:val="300"/>
          <w:jc w:val="center"/>
        </w:trPr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3B4A" w:rsidRPr="00480199" w:rsidRDefault="00FD5C00" w:rsidP="00480199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ins w:id="0" w:author="Alexandra Jelínková" w:date="2025-07-21T11:54:00Z">
              <w:r>
                <w:rPr>
                  <w:rFonts w:ascii="Calibri" w:hAnsi="Calibri" w:cs="Calibri"/>
                  <w:color w:val="000000"/>
                  <w:sz w:val="22"/>
                  <w:szCs w:val="22"/>
                  <w:lang w:eastAsia="cs-CZ"/>
                </w:rPr>
                <w:t>t</w:t>
              </w:r>
            </w:ins>
            <w:del w:id="1" w:author="Alexandra Jelínková" w:date="2025-07-21T11:54:00Z">
              <w:r w:rsidR="00953B4A" w:rsidDel="00FD5C00">
                <w:rPr>
                  <w:rFonts w:ascii="Calibri" w:hAnsi="Calibri" w:cs="Calibri"/>
                  <w:color w:val="000000"/>
                  <w:sz w:val="22"/>
                  <w:szCs w:val="22"/>
                  <w:lang w:eastAsia="cs-CZ"/>
                </w:rPr>
                <w:delText>T</w:delText>
              </w:r>
            </w:del>
            <w:r w:rsidR="00953B4A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erénní práce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B4A" w:rsidRPr="00480199" w:rsidRDefault="00953B4A" w:rsidP="00480199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3B4A" w:rsidRPr="00480199" w:rsidRDefault="00953B4A" w:rsidP="00480199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8019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53B4A" w:rsidRPr="00480199" w:rsidRDefault="00953B4A" w:rsidP="00480199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53B4A" w:rsidRPr="00480199" w:rsidRDefault="00953B4A" w:rsidP="00480199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953B4A" w:rsidRPr="00480199" w:rsidTr="00D2237A">
        <w:trPr>
          <w:trHeight w:val="300"/>
          <w:jc w:val="center"/>
        </w:trPr>
        <w:tc>
          <w:tcPr>
            <w:tcW w:w="19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B4A" w:rsidRPr="00480199" w:rsidRDefault="00FD5C00" w:rsidP="00480199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ins w:id="2" w:author="Alexandra Jelínková" w:date="2025-07-21T11:54:00Z">
              <w:r>
                <w:rPr>
                  <w:rFonts w:ascii="Calibri" w:hAnsi="Calibri" w:cs="Calibri"/>
                  <w:color w:val="000000"/>
                  <w:sz w:val="22"/>
                  <w:szCs w:val="22"/>
                  <w:lang w:eastAsia="cs-CZ"/>
                </w:rPr>
                <w:t>d</w:t>
              </w:r>
            </w:ins>
            <w:del w:id="3" w:author="Alexandra Jelínková" w:date="2025-07-21T11:54:00Z">
              <w:r w:rsidR="00953B4A" w:rsidDel="00FD5C00">
                <w:rPr>
                  <w:rFonts w:ascii="Calibri" w:hAnsi="Calibri" w:cs="Calibri"/>
                  <w:color w:val="000000"/>
                  <w:sz w:val="22"/>
                  <w:szCs w:val="22"/>
                  <w:lang w:eastAsia="cs-CZ"/>
                </w:rPr>
                <w:delText>D</w:delText>
              </w:r>
            </w:del>
            <w:r w:rsidR="00953B4A" w:rsidRPr="0048019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igitální zpracování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B4A" w:rsidRPr="00480199" w:rsidRDefault="00953B4A" w:rsidP="00480199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8019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3B4A" w:rsidRPr="00480199" w:rsidRDefault="00953B4A" w:rsidP="00480199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8019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53B4A" w:rsidRPr="00480199" w:rsidRDefault="00953B4A" w:rsidP="00480199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53B4A" w:rsidRPr="00480199" w:rsidRDefault="00953B4A" w:rsidP="00480199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953B4A" w:rsidRPr="00480199" w:rsidTr="00D2237A">
        <w:trPr>
          <w:trHeight w:val="315"/>
          <w:jc w:val="center"/>
        </w:trPr>
        <w:tc>
          <w:tcPr>
            <w:tcW w:w="19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B4A" w:rsidRPr="00480199" w:rsidRDefault="00FD5C00" w:rsidP="00480199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ins w:id="4" w:author="Alexandra Jelínková" w:date="2025-07-21T11:54:00Z">
              <w:r>
                <w:rPr>
                  <w:rFonts w:ascii="Calibri" w:hAnsi="Calibri" w:cs="Calibri"/>
                  <w:color w:val="000000"/>
                  <w:sz w:val="22"/>
                  <w:szCs w:val="22"/>
                  <w:lang w:eastAsia="cs-CZ"/>
                </w:rPr>
                <w:t>p</w:t>
              </w:r>
            </w:ins>
            <w:del w:id="5" w:author="Alexandra Jelínková" w:date="2025-07-21T11:54:00Z">
              <w:r w:rsidR="00953B4A" w:rsidDel="00FD5C00">
                <w:rPr>
                  <w:rFonts w:ascii="Calibri" w:hAnsi="Calibri" w:cs="Calibri"/>
                  <w:color w:val="000000"/>
                  <w:sz w:val="22"/>
                  <w:szCs w:val="22"/>
                  <w:lang w:eastAsia="cs-CZ"/>
                </w:rPr>
                <w:delText>P</w:delText>
              </w:r>
            </w:del>
            <w:r w:rsidR="00953B4A" w:rsidRPr="0048019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ředání díla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B4A" w:rsidRPr="00480199" w:rsidRDefault="00953B4A" w:rsidP="00480199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8019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3B4A" w:rsidRPr="00480199" w:rsidRDefault="00953B4A" w:rsidP="00480199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8019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53B4A" w:rsidRPr="00480199" w:rsidRDefault="00953B4A" w:rsidP="00480199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53B4A" w:rsidRPr="00480199" w:rsidRDefault="00953B4A" w:rsidP="00480199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</w:tbl>
    <w:p w:rsidR="003829E1" w:rsidRDefault="003829E1" w:rsidP="00480199">
      <w:pPr>
        <w:widowControl w:val="0"/>
        <w:tabs>
          <w:tab w:val="left" w:pos="567"/>
        </w:tabs>
        <w:rPr>
          <w:rFonts w:ascii="Arial" w:hAnsi="Arial" w:cs="Arial"/>
          <w:sz w:val="20"/>
          <w:szCs w:val="20"/>
        </w:rPr>
      </w:pPr>
    </w:p>
    <w:p w:rsidR="003829E1" w:rsidRDefault="003829E1" w:rsidP="00480199">
      <w:pPr>
        <w:widowControl w:val="0"/>
        <w:tabs>
          <w:tab w:val="left" w:pos="567"/>
        </w:tabs>
        <w:rPr>
          <w:rFonts w:ascii="Arial" w:hAnsi="Arial" w:cs="Arial"/>
          <w:sz w:val="20"/>
          <w:szCs w:val="20"/>
        </w:rPr>
      </w:pPr>
    </w:p>
    <w:p w:rsidR="003829E1" w:rsidRDefault="003829E1" w:rsidP="00480199">
      <w:pPr>
        <w:widowControl w:val="0"/>
        <w:tabs>
          <w:tab w:val="left" w:pos="567"/>
        </w:tabs>
        <w:rPr>
          <w:rFonts w:ascii="Arial" w:hAnsi="Arial" w:cs="Arial"/>
          <w:sz w:val="20"/>
          <w:szCs w:val="20"/>
        </w:rPr>
      </w:pPr>
    </w:p>
    <w:p w:rsidR="003829E1" w:rsidRDefault="003829E1" w:rsidP="00480199">
      <w:pPr>
        <w:widowControl w:val="0"/>
        <w:tabs>
          <w:tab w:val="left" w:pos="567"/>
        </w:tabs>
        <w:rPr>
          <w:rFonts w:ascii="Arial" w:hAnsi="Arial" w:cs="Arial"/>
          <w:sz w:val="20"/>
          <w:szCs w:val="20"/>
        </w:rPr>
      </w:pPr>
    </w:p>
    <w:p w:rsidR="003829E1" w:rsidRDefault="003829E1" w:rsidP="00480199">
      <w:pPr>
        <w:widowControl w:val="0"/>
        <w:tabs>
          <w:tab w:val="left" w:pos="567"/>
        </w:tabs>
        <w:rPr>
          <w:rFonts w:ascii="Arial" w:hAnsi="Arial" w:cs="Arial"/>
          <w:sz w:val="20"/>
          <w:szCs w:val="20"/>
        </w:rPr>
      </w:pPr>
    </w:p>
    <w:p w:rsidR="0025512A" w:rsidRDefault="0025512A" w:rsidP="00480199">
      <w:pPr>
        <w:widowControl w:val="0"/>
        <w:tabs>
          <w:tab w:val="left" w:pos="567"/>
        </w:tabs>
        <w:rPr>
          <w:rFonts w:ascii="Arial" w:hAnsi="Arial" w:cs="Arial"/>
          <w:sz w:val="20"/>
          <w:szCs w:val="20"/>
        </w:rPr>
      </w:pPr>
    </w:p>
    <w:p w:rsidR="0025512A" w:rsidRDefault="0025512A" w:rsidP="00480199">
      <w:pPr>
        <w:widowControl w:val="0"/>
        <w:tabs>
          <w:tab w:val="left" w:pos="567"/>
        </w:tabs>
        <w:rPr>
          <w:rFonts w:ascii="Arial" w:hAnsi="Arial" w:cs="Arial"/>
          <w:sz w:val="20"/>
          <w:szCs w:val="20"/>
        </w:rPr>
      </w:pPr>
    </w:p>
    <w:p w:rsidR="003829E1" w:rsidRDefault="003829E1" w:rsidP="00480199">
      <w:pPr>
        <w:widowControl w:val="0"/>
        <w:tabs>
          <w:tab w:val="left" w:pos="567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Zpracoval:</w:t>
      </w:r>
    </w:p>
    <w:p w:rsidR="004A109B" w:rsidRDefault="004A109B" w:rsidP="00480199">
      <w:pPr>
        <w:widowControl w:val="0"/>
        <w:tabs>
          <w:tab w:val="left" w:pos="567"/>
        </w:tabs>
        <w:rPr>
          <w:rFonts w:ascii="Arial" w:hAnsi="Arial" w:cs="Arial"/>
          <w:sz w:val="20"/>
          <w:szCs w:val="20"/>
        </w:rPr>
      </w:pPr>
    </w:p>
    <w:p w:rsidR="004A109B" w:rsidRDefault="004A109B" w:rsidP="00480199">
      <w:pPr>
        <w:widowControl w:val="0"/>
        <w:tabs>
          <w:tab w:val="left" w:pos="567"/>
        </w:tabs>
        <w:rPr>
          <w:rFonts w:ascii="Arial" w:hAnsi="Arial" w:cs="Arial"/>
          <w:sz w:val="20"/>
          <w:szCs w:val="20"/>
        </w:rPr>
      </w:pPr>
    </w:p>
    <w:p w:rsidR="004A109B" w:rsidRDefault="004A109B" w:rsidP="00480199">
      <w:pPr>
        <w:widowControl w:val="0"/>
        <w:tabs>
          <w:tab w:val="left" w:pos="567"/>
        </w:tabs>
        <w:rPr>
          <w:rFonts w:ascii="Arial" w:hAnsi="Arial" w:cs="Arial"/>
          <w:sz w:val="20"/>
          <w:szCs w:val="20"/>
        </w:rPr>
      </w:pPr>
    </w:p>
    <w:p w:rsidR="004A109B" w:rsidRDefault="004A109B" w:rsidP="00480199">
      <w:pPr>
        <w:widowControl w:val="0"/>
        <w:tabs>
          <w:tab w:val="left" w:pos="567"/>
        </w:tabs>
        <w:rPr>
          <w:rFonts w:ascii="Arial" w:hAnsi="Arial" w:cs="Arial"/>
          <w:sz w:val="20"/>
          <w:szCs w:val="20"/>
        </w:rPr>
      </w:pPr>
    </w:p>
    <w:p w:rsidR="004A109B" w:rsidRDefault="004A109B" w:rsidP="00480199">
      <w:pPr>
        <w:widowControl w:val="0"/>
        <w:tabs>
          <w:tab w:val="left" w:pos="567"/>
        </w:tabs>
        <w:rPr>
          <w:rFonts w:ascii="Arial" w:hAnsi="Arial" w:cs="Arial"/>
          <w:sz w:val="20"/>
          <w:szCs w:val="20"/>
        </w:rPr>
      </w:pPr>
    </w:p>
    <w:p w:rsidR="004A109B" w:rsidRDefault="004A109B" w:rsidP="00480199">
      <w:pPr>
        <w:widowControl w:val="0"/>
        <w:tabs>
          <w:tab w:val="left" w:pos="567"/>
        </w:tabs>
        <w:rPr>
          <w:rFonts w:ascii="Arial" w:hAnsi="Arial" w:cs="Arial"/>
          <w:sz w:val="20"/>
          <w:szCs w:val="20"/>
        </w:rPr>
      </w:pPr>
    </w:p>
    <w:p w:rsidR="004A109B" w:rsidRDefault="004A109B" w:rsidP="00480199">
      <w:pPr>
        <w:widowControl w:val="0"/>
        <w:tabs>
          <w:tab w:val="left" w:pos="567"/>
        </w:tabs>
        <w:rPr>
          <w:rFonts w:ascii="Arial" w:hAnsi="Arial" w:cs="Arial"/>
          <w:sz w:val="20"/>
          <w:szCs w:val="20"/>
        </w:rPr>
      </w:pPr>
    </w:p>
    <w:p w:rsidR="004A109B" w:rsidRDefault="004A109B" w:rsidP="00480199">
      <w:pPr>
        <w:widowControl w:val="0"/>
        <w:tabs>
          <w:tab w:val="left" w:pos="567"/>
        </w:tabs>
        <w:rPr>
          <w:rFonts w:ascii="Arial" w:hAnsi="Arial" w:cs="Arial"/>
          <w:sz w:val="20"/>
          <w:szCs w:val="20"/>
        </w:rPr>
      </w:pPr>
    </w:p>
    <w:p w:rsidR="004A109B" w:rsidRDefault="004A109B" w:rsidP="00480199">
      <w:pPr>
        <w:widowControl w:val="0"/>
        <w:tabs>
          <w:tab w:val="left" w:pos="567"/>
        </w:tabs>
        <w:rPr>
          <w:rFonts w:ascii="Arial" w:hAnsi="Arial" w:cs="Arial"/>
          <w:sz w:val="20"/>
          <w:szCs w:val="20"/>
        </w:rPr>
      </w:pPr>
    </w:p>
    <w:p w:rsidR="004A109B" w:rsidRDefault="004A109B" w:rsidP="00480199">
      <w:pPr>
        <w:widowControl w:val="0"/>
        <w:tabs>
          <w:tab w:val="left" w:pos="567"/>
        </w:tabs>
        <w:rPr>
          <w:rFonts w:ascii="Arial" w:hAnsi="Arial" w:cs="Arial"/>
          <w:sz w:val="20"/>
          <w:szCs w:val="20"/>
        </w:rPr>
      </w:pPr>
      <w:bookmarkStart w:id="6" w:name="_GoBack"/>
      <w:bookmarkEnd w:id="6"/>
    </w:p>
    <w:p w:rsidR="004A109B" w:rsidRDefault="004A109B" w:rsidP="00480199">
      <w:pPr>
        <w:widowControl w:val="0"/>
        <w:tabs>
          <w:tab w:val="left" w:pos="567"/>
        </w:tabs>
        <w:rPr>
          <w:rFonts w:ascii="Arial" w:hAnsi="Arial" w:cs="Arial"/>
          <w:sz w:val="20"/>
          <w:szCs w:val="20"/>
        </w:rPr>
      </w:pPr>
    </w:p>
    <w:p w:rsidR="004A109B" w:rsidRDefault="004A109B" w:rsidP="00480199">
      <w:pPr>
        <w:widowControl w:val="0"/>
        <w:tabs>
          <w:tab w:val="left" w:pos="567"/>
        </w:tabs>
        <w:rPr>
          <w:rFonts w:ascii="Arial" w:hAnsi="Arial" w:cs="Arial"/>
          <w:sz w:val="20"/>
          <w:szCs w:val="20"/>
        </w:rPr>
      </w:pPr>
    </w:p>
    <w:p w:rsidR="004A109B" w:rsidRDefault="004A109B" w:rsidP="00480199">
      <w:pPr>
        <w:widowControl w:val="0"/>
        <w:tabs>
          <w:tab w:val="left" w:pos="567"/>
        </w:tabs>
        <w:rPr>
          <w:rFonts w:ascii="Arial" w:hAnsi="Arial" w:cs="Arial"/>
          <w:sz w:val="20"/>
          <w:szCs w:val="20"/>
        </w:rPr>
      </w:pPr>
    </w:p>
    <w:p w:rsidR="004A109B" w:rsidRDefault="004A109B" w:rsidP="00480199">
      <w:pPr>
        <w:widowControl w:val="0"/>
        <w:tabs>
          <w:tab w:val="left" w:pos="567"/>
        </w:tabs>
        <w:rPr>
          <w:rFonts w:ascii="Arial" w:hAnsi="Arial" w:cs="Arial"/>
          <w:sz w:val="20"/>
          <w:szCs w:val="20"/>
        </w:rPr>
      </w:pPr>
    </w:p>
    <w:p w:rsidR="004A109B" w:rsidRDefault="004A109B" w:rsidP="00480199">
      <w:pPr>
        <w:widowControl w:val="0"/>
        <w:tabs>
          <w:tab w:val="left" w:pos="567"/>
        </w:tabs>
        <w:rPr>
          <w:rFonts w:ascii="Arial" w:hAnsi="Arial" w:cs="Arial"/>
          <w:sz w:val="20"/>
          <w:szCs w:val="20"/>
        </w:rPr>
      </w:pPr>
    </w:p>
    <w:p w:rsidR="004A109B" w:rsidRDefault="004A109B" w:rsidP="00480199">
      <w:pPr>
        <w:widowControl w:val="0"/>
        <w:tabs>
          <w:tab w:val="left" w:pos="567"/>
        </w:tabs>
        <w:rPr>
          <w:rFonts w:ascii="Arial" w:hAnsi="Arial" w:cs="Arial"/>
          <w:sz w:val="20"/>
          <w:szCs w:val="20"/>
        </w:rPr>
      </w:pPr>
    </w:p>
    <w:p w:rsidR="004A109B" w:rsidRDefault="004A109B" w:rsidP="00480199">
      <w:pPr>
        <w:widowControl w:val="0"/>
        <w:tabs>
          <w:tab w:val="left" w:pos="567"/>
        </w:tabs>
        <w:rPr>
          <w:rFonts w:ascii="Arial" w:hAnsi="Arial" w:cs="Arial"/>
          <w:sz w:val="20"/>
          <w:szCs w:val="20"/>
        </w:rPr>
      </w:pPr>
    </w:p>
    <w:p w:rsidR="004A109B" w:rsidRDefault="004A109B" w:rsidP="00480199">
      <w:pPr>
        <w:widowControl w:val="0"/>
        <w:tabs>
          <w:tab w:val="left" w:pos="567"/>
        </w:tabs>
        <w:rPr>
          <w:rFonts w:ascii="Arial" w:hAnsi="Arial" w:cs="Arial"/>
          <w:sz w:val="20"/>
          <w:szCs w:val="20"/>
        </w:rPr>
      </w:pPr>
    </w:p>
    <w:p w:rsidR="004A109B" w:rsidRDefault="004A109B" w:rsidP="00480199">
      <w:pPr>
        <w:widowControl w:val="0"/>
        <w:tabs>
          <w:tab w:val="left" w:pos="567"/>
        </w:tabs>
        <w:rPr>
          <w:rFonts w:ascii="Arial" w:hAnsi="Arial" w:cs="Arial"/>
          <w:sz w:val="20"/>
          <w:szCs w:val="20"/>
        </w:rPr>
      </w:pPr>
    </w:p>
    <w:p w:rsidR="004A109B" w:rsidRDefault="004A109B" w:rsidP="00480199">
      <w:pPr>
        <w:widowControl w:val="0"/>
        <w:tabs>
          <w:tab w:val="left" w:pos="567"/>
        </w:tabs>
        <w:rPr>
          <w:rFonts w:ascii="Arial" w:hAnsi="Arial" w:cs="Arial"/>
          <w:sz w:val="20"/>
          <w:szCs w:val="20"/>
        </w:rPr>
      </w:pPr>
    </w:p>
    <w:p w:rsidR="004A109B" w:rsidRPr="00480199" w:rsidRDefault="004A109B" w:rsidP="00480199">
      <w:pPr>
        <w:widowControl w:val="0"/>
        <w:tabs>
          <w:tab w:val="left" w:pos="567"/>
        </w:tabs>
        <w:rPr>
          <w:rFonts w:ascii="Arial" w:hAnsi="Arial" w:cs="Arial"/>
          <w:sz w:val="20"/>
          <w:szCs w:val="20"/>
        </w:rPr>
      </w:pPr>
    </w:p>
    <w:sectPr w:rsidR="004A109B" w:rsidRPr="00480199" w:rsidSect="00E61AE6">
      <w:headerReference w:type="default" r:id="rId8"/>
      <w:footerReference w:type="default" r:id="rId9"/>
      <w:footerReference w:type="first" r:id="rId10"/>
      <w:pgSz w:w="11906" w:h="16838"/>
      <w:pgMar w:top="1434" w:right="991" w:bottom="1702" w:left="1276" w:header="708" w:footer="708" w:gutter="0"/>
      <w:pgNumType w:start="1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CC5" w:rsidRDefault="00DE4CC5">
      <w:r>
        <w:separator/>
      </w:r>
    </w:p>
  </w:endnote>
  <w:endnote w:type="continuationSeparator" w:id="0">
    <w:p w:rsidR="00DE4CC5" w:rsidRDefault="00DE4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8105096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DE4CC5" w:rsidRPr="00DE4CC5" w:rsidRDefault="00DE4CC5" w:rsidP="00E61AE6">
        <w:pPr>
          <w:pStyle w:val="Zpat"/>
          <w:jc w:val="right"/>
          <w:rPr>
            <w:rFonts w:ascii="Arial" w:hAnsi="Arial" w:cs="Arial"/>
            <w:sz w:val="16"/>
            <w:szCs w:val="16"/>
          </w:rPr>
        </w:pPr>
        <w:r w:rsidRPr="00DE4CC5">
          <w:rPr>
            <w:rFonts w:ascii="Arial" w:hAnsi="Arial" w:cs="Arial"/>
            <w:sz w:val="16"/>
            <w:szCs w:val="16"/>
          </w:rPr>
          <w:fldChar w:fldCharType="begin"/>
        </w:r>
        <w:r w:rsidRPr="00DE4CC5">
          <w:rPr>
            <w:rFonts w:ascii="Arial" w:hAnsi="Arial" w:cs="Arial"/>
            <w:sz w:val="16"/>
            <w:szCs w:val="16"/>
          </w:rPr>
          <w:instrText>PAGE   \* MERGEFORMAT</w:instrText>
        </w:r>
        <w:r w:rsidRPr="00DE4CC5">
          <w:rPr>
            <w:rFonts w:ascii="Arial" w:hAnsi="Arial" w:cs="Arial"/>
            <w:sz w:val="16"/>
            <w:szCs w:val="16"/>
          </w:rPr>
          <w:fldChar w:fldCharType="separate"/>
        </w:r>
        <w:r w:rsidR="00564D4F" w:rsidRPr="00564D4F">
          <w:rPr>
            <w:rFonts w:ascii="Arial" w:hAnsi="Arial" w:cs="Arial"/>
            <w:noProof/>
            <w:sz w:val="16"/>
            <w:szCs w:val="16"/>
            <w:lang w:val="cs-CZ"/>
          </w:rPr>
          <w:t>6</w:t>
        </w:r>
        <w:r w:rsidRPr="00DE4CC5">
          <w:rPr>
            <w:rFonts w:ascii="Arial" w:hAnsi="Arial" w:cs="Arial"/>
            <w:sz w:val="16"/>
            <w:szCs w:val="16"/>
          </w:rPr>
          <w:fldChar w:fldCharType="end"/>
        </w:r>
        <w:r>
          <w:rPr>
            <w:rFonts w:ascii="Arial" w:hAnsi="Arial" w:cs="Arial"/>
            <w:sz w:val="16"/>
            <w:szCs w:val="16"/>
            <w:lang w:val="cs-CZ"/>
          </w:rPr>
          <w:t>/6</w:t>
        </w:r>
      </w:p>
    </w:sdtContent>
  </w:sdt>
  <w:p w:rsidR="00DE4CC5" w:rsidRDefault="00DE4CC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4882227"/>
      <w:docPartObj>
        <w:docPartGallery w:val="Page Numbers (Bottom of Page)"/>
        <w:docPartUnique/>
      </w:docPartObj>
    </w:sdtPr>
    <w:sdtEndPr/>
    <w:sdtContent>
      <w:p w:rsidR="00DE4CC5" w:rsidRDefault="00DE4CC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61AE6">
          <w:rPr>
            <w:noProof/>
            <w:lang w:val="cs-CZ"/>
          </w:rPr>
          <w:t>1</w:t>
        </w:r>
        <w:r>
          <w:fldChar w:fldCharType="end"/>
        </w:r>
      </w:p>
    </w:sdtContent>
  </w:sdt>
  <w:p w:rsidR="00DE4CC5" w:rsidRDefault="00DE4CC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CC5" w:rsidRDefault="00DE4CC5">
      <w:r>
        <w:separator/>
      </w:r>
    </w:p>
  </w:footnote>
  <w:footnote w:type="continuationSeparator" w:id="0">
    <w:p w:rsidR="00DE4CC5" w:rsidRDefault="00DE4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CC5" w:rsidRDefault="00DE4CC5" w:rsidP="0048019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1728"/>
        </w:tabs>
        <w:ind w:left="1728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1872"/>
        </w:tabs>
        <w:ind w:left="1872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2016"/>
        </w:tabs>
        <w:ind w:left="2016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2160"/>
        </w:tabs>
        <w:ind w:left="2160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2304"/>
        </w:tabs>
        <w:ind w:left="2304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2448"/>
        </w:tabs>
        <w:ind w:left="2448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2592"/>
        </w:tabs>
        <w:ind w:left="2592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2736"/>
        </w:tabs>
        <w:ind w:left="2736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2880"/>
        </w:tabs>
        <w:ind w:left="2880" w:hanging="1584"/>
      </w:pPr>
    </w:lvl>
  </w:abstractNum>
  <w:abstractNum w:abstractNumId="1" w15:restartNumberingAfterBreak="0">
    <w:nsid w:val="00000002"/>
    <w:multiLevelType w:val="multi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color w:val="auto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</w:abstractNum>
  <w:abstractNum w:abstractNumId="2" w15:restartNumberingAfterBreak="0">
    <w:nsid w:val="00000003"/>
    <w:multiLevelType w:val="singleLevel"/>
    <w:tmpl w:val="00000003"/>
    <w:name w:val="WW8Num12"/>
    <w:lvl w:ilvl="0">
      <w:start w:val="1"/>
      <w:numFmt w:val="lowerLetter"/>
      <w:lvlText w:val="%1."/>
      <w:lvlJc w:val="left"/>
      <w:pPr>
        <w:tabs>
          <w:tab w:val="num" w:pos="0"/>
        </w:tabs>
        <w:ind w:left="1146" w:hanging="360"/>
      </w:pPr>
      <w:rPr>
        <w:rFonts w:ascii="Arial" w:eastAsia="Calibri" w:hAnsi="Arial" w:cs="Aria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13"/>
    <w:lvl w:ilvl="0">
      <w:numFmt w:val="bullet"/>
      <w:lvlText w:val="-"/>
      <w:lvlJc w:val="left"/>
      <w:pPr>
        <w:tabs>
          <w:tab w:val="num" w:pos="708"/>
        </w:tabs>
        <w:ind w:left="360" w:hanging="360"/>
      </w:pPr>
      <w:rPr>
        <w:rFonts w:ascii="Times New Roman" w:hAnsi="Times New Roman" w:cs="Times New Roman" w:hint="default"/>
        <w:b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680" w:hanging="397"/>
      </w:pPr>
    </w:lvl>
    <w:lvl w:ilvl="2">
      <w:start w:val="1"/>
      <w:numFmt w:val="none"/>
      <w:suff w:val="nothing"/>
      <w:lvlText w:val=""/>
      <w:lvlJc w:val="left"/>
      <w:pPr>
        <w:tabs>
          <w:tab w:val="num" w:pos="0"/>
        </w:tabs>
        <w:ind w:left="1077" w:hanging="397"/>
      </w:pPr>
      <w:rPr>
        <w:rFonts w:ascii="Wingdings" w:hAnsi="Wingdings" w:cs="Wingdings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85" w:hanging="708"/>
      </w:pPr>
    </w:lvl>
    <w:lvl w:ilvl="4">
      <w:start w:val="1"/>
      <w:numFmt w:val="decimal"/>
      <w:lvlText w:val="(%5)"/>
      <w:lvlJc w:val="left"/>
      <w:pPr>
        <w:tabs>
          <w:tab w:val="num" w:pos="0"/>
        </w:tabs>
        <w:ind w:left="2493" w:hanging="708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201" w:hanging="708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909" w:hanging="708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617" w:hanging="708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325" w:hanging="708"/>
      </w:pPr>
    </w:lvl>
  </w:abstractNum>
  <w:abstractNum w:abstractNumId="4" w15:restartNumberingAfterBreak="0">
    <w:nsid w:val="00000005"/>
    <w:multiLevelType w:val="multilevel"/>
    <w:tmpl w:val="538C9AE2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12.%2"/>
      <w:lvlJc w:val="left"/>
      <w:pPr>
        <w:tabs>
          <w:tab w:val="num" w:pos="142"/>
        </w:tabs>
        <w:ind w:left="502" w:hanging="360"/>
      </w:pPr>
      <w:rPr>
        <w:rFonts w:ascii="Arial" w:hAnsi="Arial" w:cs="Arial" w:hint="default"/>
        <w:b/>
        <w:bCs/>
        <w:i w:val="0"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</w:abstractNum>
  <w:abstractNum w:abstractNumId="5" w15:restartNumberingAfterBreak="0">
    <w:nsid w:val="00000006"/>
    <w:multiLevelType w:val="multilevel"/>
    <w:tmpl w:val="A920C11C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sz w:val="18"/>
        <w:szCs w:val="18"/>
      </w:rPr>
    </w:lvl>
    <w:lvl w:ilvl="1">
      <w:start w:val="4"/>
      <w:numFmt w:val="decimal"/>
      <w:lvlText w:val="2.%2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sz w:val="18"/>
        <w:szCs w:val="1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sz w:val="18"/>
        <w:szCs w:val="1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sz w:val="18"/>
        <w:szCs w:val="18"/>
      </w:rPr>
    </w:lvl>
  </w:abstractNum>
  <w:abstractNum w:abstractNumId="6" w15:restartNumberingAfterBreak="0">
    <w:nsid w:val="00000007"/>
    <w:multiLevelType w:val="multilevel"/>
    <w:tmpl w:val="B6C09636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iCs/>
        <w:sz w:val="18"/>
        <w:szCs w:val="18"/>
      </w:rPr>
    </w:lvl>
    <w:lvl w:ilvl="1">
      <w:start w:val="5"/>
      <w:numFmt w:val="decimal"/>
      <w:lvlText w:val="2.%2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/>
        <w:bCs/>
        <w:i w:val="0"/>
        <w:iCs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  <w:bCs/>
        <w:iCs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  <w:bCs/>
        <w:iCs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bCs/>
        <w:iCs/>
        <w:sz w:val="18"/>
        <w:szCs w:val="1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bCs/>
        <w:iCs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bCs/>
        <w:iCs/>
        <w:sz w:val="18"/>
        <w:szCs w:val="1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bCs/>
        <w:iCs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bCs/>
        <w:iCs/>
        <w:sz w:val="18"/>
        <w:szCs w:val="18"/>
      </w:rPr>
    </w:lvl>
  </w:abstractNum>
  <w:abstractNum w:abstractNumId="7" w15:restartNumberingAfterBreak="0">
    <w:nsid w:val="00000008"/>
    <w:multiLevelType w:val="multilevel"/>
    <w:tmpl w:val="ECE8398C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sz w:val="18"/>
        <w:szCs w:val="18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/>
        <w:bCs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  <w:bCs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  <w:bCs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bCs/>
        <w:sz w:val="18"/>
        <w:szCs w:val="1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bCs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bCs/>
        <w:sz w:val="18"/>
        <w:szCs w:val="1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bCs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bCs/>
        <w:sz w:val="18"/>
        <w:szCs w:val="18"/>
      </w:rPr>
    </w:lvl>
  </w:abstractNum>
  <w:abstractNum w:abstractNumId="8" w15:restartNumberingAfterBreak="0">
    <w:nsid w:val="00000009"/>
    <w:multiLevelType w:val="multilevel"/>
    <w:tmpl w:val="00000009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 w:hint="default"/>
        <w:b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 w:hint="default"/>
        <w:b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eastAsia="Times New Roman" w:hAnsi="Arial" w:cs="Arial" w:hint="default"/>
        <w:b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Arial" w:eastAsia="Times New Roman" w:hAnsi="Arial" w:cs="Arial" w:hint="default"/>
        <w:b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eastAsia="Times New Roman" w:hAnsi="Arial" w:cs="Arial" w:hint="default"/>
        <w:b/>
        <w:sz w:val="18"/>
        <w:szCs w:val="1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Arial" w:eastAsia="Times New Roman" w:hAnsi="Arial" w:cs="Arial" w:hint="default"/>
        <w:b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ascii="Arial" w:eastAsia="Times New Roman" w:hAnsi="Arial" w:cs="Arial" w:hint="default"/>
        <w:b/>
        <w:sz w:val="18"/>
        <w:szCs w:val="1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Arial" w:eastAsia="Times New Roman" w:hAnsi="Arial" w:cs="Arial" w:hint="default"/>
        <w:b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ascii="Arial" w:eastAsia="Times New Roman" w:hAnsi="Arial" w:cs="Arial" w:hint="default"/>
        <w:b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sz w:val="18"/>
        <w:szCs w:val="1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sz w:val="18"/>
        <w:szCs w:val="1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sz w:val="18"/>
        <w:szCs w:val="18"/>
      </w:rPr>
    </w:lvl>
  </w:abstractNum>
  <w:abstractNum w:abstractNumId="10" w15:restartNumberingAfterBreak="0">
    <w:nsid w:val="0000000B"/>
    <w:multiLevelType w:val="multilevel"/>
    <w:tmpl w:val="F12A8EB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sz w:val="18"/>
        <w:szCs w:val="18"/>
      </w:rPr>
    </w:lvl>
    <w:lvl w:ilvl="1">
      <w:start w:val="4"/>
      <w:numFmt w:val="decimal"/>
      <w:lvlText w:val="15.%2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/>
        <w:bCs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  <w:bCs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  <w:bCs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bCs/>
        <w:sz w:val="18"/>
        <w:szCs w:val="1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bCs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bCs/>
        <w:sz w:val="18"/>
        <w:szCs w:val="1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bCs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bCs/>
        <w:sz w:val="18"/>
        <w:szCs w:val="18"/>
      </w:rPr>
    </w:lvl>
  </w:abstractNum>
  <w:abstractNum w:abstractNumId="11" w15:restartNumberingAfterBreak="0">
    <w:nsid w:val="0000000C"/>
    <w:multiLevelType w:val="multilevel"/>
    <w:tmpl w:val="C0FE790C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 w:hint="default"/>
        <w:b/>
        <w:sz w:val="18"/>
        <w:szCs w:val="18"/>
      </w:rPr>
    </w:lvl>
    <w:lvl w:ilvl="1">
      <w:start w:val="1"/>
      <w:numFmt w:val="decimal"/>
      <w:lvlText w:val="5.%2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eastAsia="Calibri" w:hAnsi="Arial" w:cs="Arial" w:hint="default"/>
        <w:b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Arial" w:eastAsia="Calibri" w:hAnsi="Arial" w:cs="Arial" w:hint="default"/>
        <w:b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eastAsia="Calibri" w:hAnsi="Arial" w:cs="Arial" w:hint="default"/>
        <w:b/>
        <w:sz w:val="18"/>
        <w:szCs w:val="1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Arial" w:eastAsia="Calibri" w:hAnsi="Arial" w:cs="Arial" w:hint="default"/>
        <w:b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ascii="Arial" w:eastAsia="Calibri" w:hAnsi="Arial" w:cs="Arial" w:hint="default"/>
        <w:b/>
        <w:sz w:val="18"/>
        <w:szCs w:val="1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Arial" w:eastAsia="Calibri" w:hAnsi="Arial" w:cs="Arial" w:hint="default"/>
        <w:b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ascii="Arial" w:eastAsia="Calibri" w:hAnsi="Arial" w:cs="Arial" w:hint="default"/>
        <w:b/>
        <w:sz w:val="18"/>
        <w:szCs w:val="18"/>
      </w:rPr>
    </w:lvl>
  </w:abstractNum>
  <w:abstractNum w:abstractNumId="12" w15:restartNumberingAfterBreak="0">
    <w:nsid w:val="0000000D"/>
    <w:multiLevelType w:val="multilevel"/>
    <w:tmpl w:val="9F24D752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14.%2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 w:val="0"/>
        <w:i w:val="0"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</w:abstractNum>
  <w:abstractNum w:abstractNumId="13" w15:restartNumberingAfterBreak="0">
    <w:nsid w:val="0000000E"/>
    <w:multiLevelType w:val="multilevel"/>
    <w:tmpl w:val="3098B6F4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 w:hint="default"/>
        <w:b/>
        <w:bCs/>
        <w:sz w:val="20"/>
        <w:szCs w:val="18"/>
      </w:rPr>
    </w:lvl>
    <w:lvl w:ilvl="1">
      <w:start w:val="1"/>
      <w:numFmt w:val="decimal"/>
      <w:lvlText w:val="5.%2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/>
        <w:bCs/>
        <w:i w:val="0"/>
        <w:sz w:val="20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eastAsia="Calibri" w:hAnsi="Arial" w:cs="Arial" w:hint="default"/>
        <w:b/>
        <w:bCs/>
        <w:sz w:val="20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Arial" w:eastAsia="Calibri" w:hAnsi="Arial" w:cs="Arial" w:hint="default"/>
        <w:b/>
        <w:bCs/>
        <w:sz w:val="20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eastAsia="Calibri" w:hAnsi="Arial" w:cs="Arial" w:hint="default"/>
        <w:b/>
        <w:bCs/>
        <w:sz w:val="20"/>
        <w:szCs w:val="1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Arial" w:eastAsia="Calibri" w:hAnsi="Arial" w:cs="Arial" w:hint="default"/>
        <w:b/>
        <w:bCs/>
        <w:sz w:val="20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ascii="Arial" w:eastAsia="Calibri" w:hAnsi="Arial" w:cs="Arial" w:hint="default"/>
        <w:b/>
        <w:bCs/>
        <w:sz w:val="20"/>
        <w:szCs w:val="1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Arial" w:eastAsia="Calibri" w:hAnsi="Arial" w:cs="Arial" w:hint="default"/>
        <w:b/>
        <w:bCs/>
        <w:sz w:val="20"/>
        <w:szCs w:val="1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ascii="Arial" w:eastAsia="Calibri" w:hAnsi="Arial" w:cs="Arial" w:hint="default"/>
        <w:b/>
        <w:bCs/>
        <w:sz w:val="20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olor w:val="auto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</w:abstractNum>
  <w:abstractNum w:abstractNumId="15" w15:restartNumberingAfterBreak="0">
    <w:nsid w:val="00000010"/>
    <w:multiLevelType w:val="multilevel"/>
    <w:tmpl w:val="00000010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 w:hint="default"/>
        <w:b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 w:hint="default"/>
        <w:b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eastAsia="Calibri" w:hAnsi="Arial" w:cs="Arial" w:hint="default"/>
        <w:b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Arial" w:eastAsia="Calibri" w:hAnsi="Arial" w:cs="Arial" w:hint="default"/>
        <w:b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eastAsia="Calibri" w:hAnsi="Arial" w:cs="Arial" w:hint="default"/>
        <w:b/>
        <w:sz w:val="18"/>
        <w:szCs w:val="1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Arial" w:eastAsia="Calibri" w:hAnsi="Arial" w:cs="Arial" w:hint="default"/>
        <w:b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ascii="Arial" w:eastAsia="Calibri" w:hAnsi="Arial" w:cs="Arial" w:hint="default"/>
        <w:b/>
        <w:sz w:val="18"/>
        <w:szCs w:val="1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Arial" w:eastAsia="Calibri" w:hAnsi="Arial" w:cs="Arial" w:hint="default"/>
        <w:b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ascii="Arial" w:eastAsia="Calibri" w:hAnsi="Arial" w:cs="Arial" w:hint="default"/>
        <w:b/>
        <w:sz w:val="18"/>
        <w:szCs w:val="18"/>
      </w:rPr>
    </w:lvl>
  </w:abstractNum>
  <w:abstractNum w:abstractNumId="16" w15:restartNumberingAfterBreak="0">
    <w:nsid w:val="00000011"/>
    <w:multiLevelType w:val="singleLevel"/>
    <w:tmpl w:val="00000011"/>
    <w:name w:val="WW8Num27"/>
    <w:lvl w:ilvl="0">
      <w:numFmt w:val="bullet"/>
      <w:lvlText w:val="-"/>
      <w:lvlJc w:val="left"/>
      <w:pPr>
        <w:tabs>
          <w:tab w:val="num" w:pos="708"/>
        </w:tabs>
        <w:ind w:left="1146" w:hanging="360"/>
      </w:pPr>
      <w:rPr>
        <w:rFonts w:ascii="Arial" w:hAnsi="Arial" w:cs="Arial" w:hint="default"/>
        <w:sz w:val="18"/>
        <w:szCs w:val="18"/>
        <w:shd w:val="clear" w:color="auto" w:fill="FFFF00"/>
      </w:rPr>
    </w:lvl>
  </w:abstractNum>
  <w:abstractNum w:abstractNumId="17" w15:restartNumberingAfterBreak="0">
    <w:nsid w:val="035F0898"/>
    <w:multiLevelType w:val="multilevel"/>
    <w:tmpl w:val="00169972"/>
    <w:name w:val="WW8Num142"/>
    <w:lvl w:ilvl="0">
      <w:start w:val="1"/>
      <w:numFmt w:val="decimal"/>
      <w:lvlText w:val="15.%1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/>
        <w:i w:val="0"/>
        <w:sz w:val="18"/>
      </w:rPr>
    </w:lvl>
    <w:lvl w:ilvl="1">
      <w:start w:val="1"/>
      <w:numFmt w:val="decimal"/>
      <w:lvlText w:val="14.%2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i w:val="0"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Arial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Arial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Arial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Arial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Arial" w:hint="default"/>
        <w:b/>
      </w:rPr>
    </w:lvl>
  </w:abstractNum>
  <w:abstractNum w:abstractNumId="18" w15:restartNumberingAfterBreak="0">
    <w:nsid w:val="06A104FF"/>
    <w:multiLevelType w:val="multilevel"/>
    <w:tmpl w:val="6636A692"/>
    <w:name w:val="WW8Num122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 w:hint="default"/>
        <w:sz w:val="18"/>
        <w:szCs w:val="18"/>
      </w:rPr>
    </w:lvl>
    <w:lvl w:ilvl="1">
      <w:start w:val="5"/>
      <w:numFmt w:val="decimal"/>
      <w:lvlText w:val="15.%2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/>
        <w:bCs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eastAsia="Calibri" w:hAnsi="Arial" w:cs="Arial" w:hint="default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Arial" w:eastAsia="Calibri" w:hAnsi="Arial" w:cs="Aria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eastAsia="Calibri" w:hAnsi="Arial" w:cs="Arial" w:hint="default"/>
        <w:sz w:val="18"/>
        <w:szCs w:val="1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Arial" w:eastAsia="Calibri" w:hAnsi="Arial" w:cs="Arial" w:hint="default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ascii="Arial" w:eastAsia="Calibri" w:hAnsi="Arial" w:cs="Arial" w:hint="default"/>
        <w:sz w:val="18"/>
        <w:szCs w:val="1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Arial" w:eastAsia="Calibri" w:hAnsi="Arial" w:cs="Arial" w:hint="default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ascii="Arial" w:eastAsia="Calibri" w:hAnsi="Arial" w:cs="Arial" w:hint="default"/>
        <w:sz w:val="18"/>
        <w:szCs w:val="18"/>
      </w:rPr>
    </w:lvl>
  </w:abstractNum>
  <w:abstractNum w:abstractNumId="19" w15:restartNumberingAfterBreak="0">
    <w:nsid w:val="0E8068D9"/>
    <w:multiLevelType w:val="multilevel"/>
    <w:tmpl w:val="0000000F"/>
    <w:name w:val="WW8Num2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olor w:val="auto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</w:abstractNum>
  <w:abstractNum w:abstractNumId="20" w15:restartNumberingAfterBreak="0">
    <w:nsid w:val="0F03123E"/>
    <w:multiLevelType w:val="hybridMultilevel"/>
    <w:tmpl w:val="9CEC7E26"/>
    <w:lvl w:ilvl="0" w:tplc="9B860074">
      <w:start w:val="1"/>
      <w:numFmt w:val="decimal"/>
      <w:lvlText w:val="%1."/>
      <w:lvlJc w:val="left"/>
      <w:pPr>
        <w:ind w:left="64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1" w15:restartNumberingAfterBreak="0">
    <w:nsid w:val="15657638"/>
    <w:multiLevelType w:val="hybridMultilevel"/>
    <w:tmpl w:val="D3BA1666"/>
    <w:lvl w:ilvl="0" w:tplc="9B86007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BFF3CFF"/>
    <w:multiLevelType w:val="hybridMultilevel"/>
    <w:tmpl w:val="8E5AB526"/>
    <w:lvl w:ilvl="0" w:tplc="251A9EF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288D643D"/>
    <w:multiLevelType w:val="multilevel"/>
    <w:tmpl w:val="AD180D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0"/>
      <w:numFmt w:val="decimal"/>
      <w:lvlText w:val="%2."/>
      <w:lvlJc w:val="left"/>
      <w:pPr>
        <w:tabs>
          <w:tab w:val="num" w:pos="1080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4" w15:restartNumberingAfterBreak="0">
    <w:nsid w:val="2D5F54B7"/>
    <w:multiLevelType w:val="hybridMultilevel"/>
    <w:tmpl w:val="D9FE802A"/>
    <w:lvl w:ilvl="0" w:tplc="91944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6EB16BC"/>
    <w:multiLevelType w:val="hybridMultilevel"/>
    <w:tmpl w:val="D58E42B2"/>
    <w:lvl w:ilvl="0" w:tplc="4E7449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063621A"/>
    <w:multiLevelType w:val="hybridMultilevel"/>
    <w:tmpl w:val="1AD6CE14"/>
    <w:lvl w:ilvl="0" w:tplc="953ED60C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435F52FF"/>
    <w:multiLevelType w:val="multilevel"/>
    <w:tmpl w:val="00000006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sz w:val="18"/>
        <w:szCs w:val="1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sz w:val="18"/>
        <w:szCs w:val="1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sz w:val="18"/>
        <w:szCs w:val="18"/>
      </w:rPr>
    </w:lvl>
  </w:abstractNum>
  <w:abstractNum w:abstractNumId="28" w15:restartNumberingAfterBreak="0">
    <w:nsid w:val="4CE36CD5"/>
    <w:multiLevelType w:val="hybridMultilevel"/>
    <w:tmpl w:val="9CEC7E26"/>
    <w:lvl w:ilvl="0" w:tplc="9B860074">
      <w:start w:val="1"/>
      <w:numFmt w:val="decimal"/>
      <w:lvlText w:val="%1."/>
      <w:lvlJc w:val="left"/>
      <w:pPr>
        <w:ind w:left="64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9" w15:restartNumberingAfterBreak="0">
    <w:nsid w:val="4EA95D40"/>
    <w:multiLevelType w:val="multilevel"/>
    <w:tmpl w:val="3F7034E0"/>
    <w:name w:val="WW8Num242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 w:hint="default"/>
        <w:b/>
        <w:bCs/>
        <w:sz w:val="20"/>
        <w:szCs w:val="18"/>
      </w:rPr>
    </w:lvl>
    <w:lvl w:ilvl="1">
      <w:start w:val="1"/>
      <w:numFmt w:val="decimal"/>
      <w:lvlText w:val="7.%2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/>
        <w:bCs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eastAsia="Calibri" w:hAnsi="Arial" w:cs="Arial" w:hint="default"/>
        <w:b/>
        <w:bCs/>
        <w:sz w:val="20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Arial" w:eastAsia="Calibri" w:hAnsi="Arial" w:cs="Arial" w:hint="default"/>
        <w:b/>
        <w:bCs/>
        <w:sz w:val="20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eastAsia="Calibri" w:hAnsi="Arial" w:cs="Arial" w:hint="default"/>
        <w:b/>
        <w:bCs/>
        <w:sz w:val="20"/>
        <w:szCs w:val="1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Arial" w:eastAsia="Calibri" w:hAnsi="Arial" w:cs="Arial" w:hint="default"/>
        <w:b/>
        <w:bCs/>
        <w:sz w:val="20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ascii="Arial" w:eastAsia="Calibri" w:hAnsi="Arial" w:cs="Arial" w:hint="default"/>
        <w:b/>
        <w:bCs/>
        <w:sz w:val="20"/>
        <w:szCs w:val="1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Arial" w:eastAsia="Calibri" w:hAnsi="Arial" w:cs="Arial" w:hint="default"/>
        <w:b/>
        <w:bCs/>
        <w:sz w:val="20"/>
        <w:szCs w:val="1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ascii="Arial" w:eastAsia="Calibri" w:hAnsi="Arial" w:cs="Arial" w:hint="default"/>
        <w:b/>
        <w:bCs/>
        <w:sz w:val="20"/>
        <w:szCs w:val="18"/>
      </w:rPr>
    </w:lvl>
  </w:abstractNum>
  <w:abstractNum w:abstractNumId="30" w15:restartNumberingAfterBreak="0">
    <w:nsid w:val="511F53E3"/>
    <w:multiLevelType w:val="hybridMultilevel"/>
    <w:tmpl w:val="C54ECF22"/>
    <w:lvl w:ilvl="0" w:tplc="040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F260A0"/>
    <w:multiLevelType w:val="hybridMultilevel"/>
    <w:tmpl w:val="6A7CB188"/>
    <w:lvl w:ilvl="0" w:tplc="167AA53E">
      <w:start w:val="1"/>
      <w:numFmt w:val="bullet"/>
      <w:pStyle w:val="odrka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847771"/>
    <w:multiLevelType w:val="multilevel"/>
    <w:tmpl w:val="B6C09636"/>
    <w:name w:val="WW8Num17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iCs/>
        <w:sz w:val="18"/>
        <w:szCs w:val="18"/>
      </w:rPr>
    </w:lvl>
    <w:lvl w:ilvl="1">
      <w:start w:val="5"/>
      <w:numFmt w:val="decimal"/>
      <w:lvlText w:val="2.%2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/>
        <w:bCs/>
        <w:i w:val="0"/>
        <w:iCs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  <w:bCs/>
        <w:iCs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  <w:bCs/>
        <w:iCs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bCs/>
        <w:iCs/>
        <w:sz w:val="18"/>
        <w:szCs w:val="1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bCs/>
        <w:iCs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bCs/>
        <w:iCs/>
        <w:sz w:val="18"/>
        <w:szCs w:val="1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bCs/>
        <w:iCs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bCs/>
        <w:iCs/>
        <w:sz w:val="18"/>
        <w:szCs w:val="18"/>
      </w:rPr>
    </w:lvl>
  </w:abstractNum>
  <w:abstractNum w:abstractNumId="33" w15:restartNumberingAfterBreak="0">
    <w:nsid w:val="5F36576E"/>
    <w:multiLevelType w:val="hybridMultilevel"/>
    <w:tmpl w:val="01D6AEFE"/>
    <w:lvl w:ilvl="0" w:tplc="C7080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FB508C"/>
    <w:multiLevelType w:val="multilevel"/>
    <w:tmpl w:val="5338F2F2"/>
    <w:name w:val="WW8Num182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  <w:bCs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  <w:bCs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bCs/>
        <w:sz w:val="18"/>
        <w:szCs w:val="1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bCs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bCs/>
        <w:sz w:val="18"/>
        <w:szCs w:val="1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bCs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bCs/>
        <w:sz w:val="18"/>
        <w:szCs w:val="18"/>
      </w:rPr>
    </w:lvl>
  </w:abstractNum>
  <w:abstractNum w:abstractNumId="35" w15:restartNumberingAfterBreak="0">
    <w:nsid w:val="611F2B6D"/>
    <w:multiLevelType w:val="multilevel"/>
    <w:tmpl w:val="5C00DEE8"/>
    <w:name w:val="WW8Num1622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sz w:val="18"/>
        <w:szCs w:val="1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sz w:val="18"/>
        <w:szCs w:val="1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sz w:val="18"/>
        <w:szCs w:val="18"/>
      </w:rPr>
    </w:lvl>
  </w:abstractNum>
  <w:abstractNum w:abstractNumId="36" w15:restartNumberingAfterBreak="0">
    <w:nsid w:val="653E4BA8"/>
    <w:multiLevelType w:val="hybridMultilevel"/>
    <w:tmpl w:val="A54277C8"/>
    <w:lvl w:ilvl="0" w:tplc="E38AA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32F38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C75043B"/>
    <w:multiLevelType w:val="multilevel"/>
    <w:tmpl w:val="0405001F"/>
    <w:name w:val="WW8Num23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DF062A1"/>
    <w:multiLevelType w:val="hybridMultilevel"/>
    <w:tmpl w:val="F79E20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8267FB"/>
    <w:multiLevelType w:val="hybridMultilevel"/>
    <w:tmpl w:val="C23C22C2"/>
    <w:lvl w:ilvl="0" w:tplc="04050001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40" w15:restartNumberingAfterBreak="0">
    <w:nsid w:val="74732533"/>
    <w:multiLevelType w:val="multilevel"/>
    <w:tmpl w:val="463847DA"/>
    <w:name w:val="WW8Num1622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num w:numId="1">
    <w:abstractNumId w:val="0"/>
  </w:num>
  <w:num w:numId="2">
    <w:abstractNumId w:val="22"/>
  </w:num>
  <w:num w:numId="3">
    <w:abstractNumId w:val="25"/>
  </w:num>
  <w:num w:numId="4">
    <w:abstractNumId w:val="23"/>
  </w:num>
  <w:num w:numId="5">
    <w:abstractNumId w:val="33"/>
  </w:num>
  <w:num w:numId="6">
    <w:abstractNumId w:val="36"/>
  </w:num>
  <w:num w:numId="7">
    <w:abstractNumId w:val="21"/>
  </w:num>
  <w:num w:numId="8">
    <w:abstractNumId w:val="31"/>
  </w:num>
  <w:num w:numId="9">
    <w:abstractNumId w:val="28"/>
  </w:num>
  <w:num w:numId="10">
    <w:abstractNumId w:val="30"/>
  </w:num>
  <w:num w:numId="11">
    <w:abstractNumId w:val="24"/>
  </w:num>
  <w:num w:numId="12">
    <w:abstractNumId w:val="26"/>
  </w:num>
  <w:num w:numId="13">
    <w:abstractNumId w:val="20"/>
  </w:num>
  <w:num w:numId="14">
    <w:abstractNumId w:val="38"/>
  </w:num>
  <w:num w:numId="15">
    <w:abstractNumId w:val="39"/>
  </w:num>
  <w:numIdMacAtCleanup w:val="1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lexandra Jelínková">
    <w15:presenceInfo w15:providerId="None" w15:userId="Alexandra Jelín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9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912"/>
    <w:rsid w:val="00000658"/>
    <w:rsid w:val="0000219D"/>
    <w:rsid w:val="000030E1"/>
    <w:rsid w:val="00007957"/>
    <w:rsid w:val="00010A15"/>
    <w:rsid w:val="00011583"/>
    <w:rsid w:val="00015137"/>
    <w:rsid w:val="00017B02"/>
    <w:rsid w:val="00020793"/>
    <w:rsid w:val="000258CC"/>
    <w:rsid w:val="00030E01"/>
    <w:rsid w:val="00044511"/>
    <w:rsid w:val="0005244E"/>
    <w:rsid w:val="000540E7"/>
    <w:rsid w:val="00056049"/>
    <w:rsid w:val="000607C0"/>
    <w:rsid w:val="00060915"/>
    <w:rsid w:val="0006215F"/>
    <w:rsid w:val="00062D64"/>
    <w:rsid w:val="00065008"/>
    <w:rsid w:val="000739FF"/>
    <w:rsid w:val="00076FA9"/>
    <w:rsid w:val="00080791"/>
    <w:rsid w:val="00082418"/>
    <w:rsid w:val="000861BF"/>
    <w:rsid w:val="000911B3"/>
    <w:rsid w:val="0009284E"/>
    <w:rsid w:val="00093ECD"/>
    <w:rsid w:val="00094EAC"/>
    <w:rsid w:val="000A6596"/>
    <w:rsid w:val="000A7950"/>
    <w:rsid w:val="000A7A71"/>
    <w:rsid w:val="000B7E04"/>
    <w:rsid w:val="000C0790"/>
    <w:rsid w:val="000C31A4"/>
    <w:rsid w:val="000C73D7"/>
    <w:rsid w:val="000D5276"/>
    <w:rsid w:val="000E0382"/>
    <w:rsid w:val="000E2939"/>
    <w:rsid w:val="000E3A05"/>
    <w:rsid w:val="000E3D82"/>
    <w:rsid w:val="000E53C2"/>
    <w:rsid w:val="000F197B"/>
    <w:rsid w:val="000F24F1"/>
    <w:rsid w:val="000F3EDD"/>
    <w:rsid w:val="000F698C"/>
    <w:rsid w:val="000F69AA"/>
    <w:rsid w:val="001074B9"/>
    <w:rsid w:val="00114022"/>
    <w:rsid w:val="00114DDD"/>
    <w:rsid w:val="0013146D"/>
    <w:rsid w:val="00132AF0"/>
    <w:rsid w:val="0013594E"/>
    <w:rsid w:val="00136DE7"/>
    <w:rsid w:val="0014167D"/>
    <w:rsid w:val="00142557"/>
    <w:rsid w:val="00142F40"/>
    <w:rsid w:val="0014339B"/>
    <w:rsid w:val="001520C8"/>
    <w:rsid w:val="00152D8E"/>
    <w:rsid w:val="00153525"/>
    <w:rsid w:val="001611C5"/>
    <w:rsid w:val="00161F44"/>
    <w:rsid w:val="0016515E"/>
    <w:rsid w:val="00165818"/>
    <w:rsid w:val="00165ED2"/>
    <w:rsid w:val="0016762E"/>
    <w:rsid w:val="001758AF"/>
    <w:rsid w:val="00175C34"/>
    <w:rsid w:val="00180CB1"/>
    <w:rsid w:val="0018174E"/>
    <w:rsid w:val="001830C4"/>
    <w:rsid w:val="00192CDE"/>
    <w:rsid w:val="001A0333"/>
    <w:rsid w:val="001A06EB"/>
    <w:rsid w:val="001A6391"/>
    <w:rsid w:val="001A78A8"/>
    <w:rsid w:val="001B0492"/>
    <w:rsid w:val="001B1030"/>
    <w:rsid w:val="001B5287"/>
    <w:rsid w:val="001C0ADA"/>
    <w:rsid w:val="001C4275"/>
    <w:rsid w:val="001C5CBC"/>
    <w:rsid w:val="001C5D34"/>
    <w:rsid w:val="001C77AC"/>
    <w:rsid w:val="001D2DA8"/>
    <w:rsid w:val="001D4880"/>
    <w:rsid w:val="001D7AB4"/>
    <w:rsid w:val="001E5A68"/>
    <w:rsid w:val="001E61AA"/>
    <w:rsid w:val="001F335D"/>
    <w:rsid w:val="001F4E43"/>
    <w:rsid w:val="001F510F"/>
    <w:rsid w:val="001F59D3"/>
    <w:rsid w:val="001F6A23"/>
    <w:rsid w:val="001F7E81"/>
    <w:rsid w:val="002006BD"/>
    <w:rsid w:val="0021007A"/>
    <w:rsid w:val="00213A7D"/>
    <w:rsid w:val="00213CB3"/>
    <w:rsid w:val="00213D48"/>
    <w:rsid w:val="002151CF"/>
    <w:rsid w:val="0022270A"/>
    <w:rsid w:val="00223409"/>
    <w:rsid w:val="002238D7"/>
    <w:rsid w:val="00227901"/>
    <w:rsid w:val="002328FD"/>
    <w:rsid w:val="00233A2E"/>
    <w:rsid w:val="00233BE4"/>
    <w:rsid w:val="002341DC"/>
    <w:rsid w:val="00236036"/>
    <w:rsid w:val="00252FFF"/>
    <w:rsid w:val="0025512A"/>
    <w:rsid w:val="0025605F"/>
    <w:rsid w:val="002605C3"/>
    <w:rsid w:val="00262CA0"/>
    <w:rsid w:val="00272979"/>
    <w:rsid w:val="0027462D"/>
    <w:rsid w:val="0027612F"/>
    <w:rsid w:val="002878DA"/>
    <w:rsid w:val="00293661"/>
    <w:rsid w:val="0029588C"/>
    <w:rsid w:val="00297299"/>
    <w:rsid w:val="002A63AB"/>
    <w:rsid w:val="002A72A9"/>
    <w:rsid w:val="002B06B1"/>
    <w:rsid w:val="002B35FC"/>
    <w:rsid w:val="002B4B4C"/>
    <w:rsid w:val="002B56B4"/>
    <w:rsid w:val="002C2430"/>
    <w:rsid w:val="002C3F27"/>
    <w:rsid w:val="002C47E5"/>
    <w:rsid w:val="002C518B"/>
    <w:rsid w:val="002C5214"/>
    <w:rsid w:val="002D0554"/>
    <w:rsid w:val="002D7680"/>
    <w:rsid w:val="002E3E8A"/>
    <w:rsid w:val="002F20C2"/>
    <w:rsid w:val="002F4AC1"/>
    <w:rsid w:val="002F54F4"/>
    <w:rsid w:val="002F74F6"/>
    <w:rsid w:val="00301617"/>
    <w:rsid w:val="00312086"/>
    <w:rsid w:val="00312360"/>
    <w:rsid w:val="00313F93"/>
    <w:rsid w:val="00314383"/>
    <w:rsid w:val="00314C19"/>
    <w:rsid w:val="003159D2"/>
    <w:rsid w:val="00315F50"/>
    <w:rsid w:val="00317CDF"/>
    <w:rsid w:val="00320680"/>
    <w:rsid w:val="00320C6D"/>
    <w:rsid w:val="00321C9A"/>
    <w:rsid w:val="0032243E"/>
    <w:rsid w:val="00323ADA"/>
    <w:rsid w:val="00326921"/>
    <w:rsid w:val="00330804"/>
    <w:rsid w:val="00331C27"/>
    <w:rsid w:val="00334D39"/>
    <w:rsid w:val="00336A65"/>
    <w:rsid w:val="00342114"/>
    <w:rsid w:val="00346F83"/>
    <w:rsid w:val="00350D95"/>
    <w:rsid w:val="00352409"/>
    <w:rsid w:val="00353BC6"/>
    <w:rsid w:val="003563B9"/>
    <w:rsid w:val="00360856"/>
    <w:rsid w:val="00361F43"/>
    <w:rsid w:val="0036245D"/>
    <w:rsid w:val="00365CF8"/>
    <w:rsid w:val="00367622"/>
    <w:rsid w:val="00373FA8"/>
    <w:rsid w:val="003771F7"/>
    <w:rsid w:val="00380A66"/>
    <w:rsid w:val="003829E1"/>
    <w:rsid w:val="00392999"/>
    <w:rsid w:val="003958F0"/>
    <w:rsid w:val="00397CF5"/>
    <w:rsid w:val="003A6157"/>
    <w:rsid w:val="003A7AA7"/>
    <w:rsid w:val="003C1A4C"/>
    <w:rsid w:val="003C1C33"/>
    <w:rsid w:val="003C3BD4"/>
    <w:rsid w:val="003C7AB8"/>
    <w:rsid w:val="003D2C9D"/>
    <w:rsid w:val="003D3C99"/>
    <w:rsid w:val="003D45CC"/>
    <w:rsid w:val="003E0604"/>
    <w:rsid w:val="003E56F5"/>
    <w:rsid w:val="003F4E24"/>
    <w:rsid w:val="003F55A2"/>
    <w:rsid w:val="00403E61"/>
    <w:rsid w:val="0040619F"/>
    <w:rsid w:val="00406C90"/>
    <w:rsid w:val="00412F77"/>
    <w:rsid w:val="0041328C"/>
    <w:rsid w:val="00413DF9"/>
    <w:rsid w:val="00415B53"/>
    <w:rsid w:val="004216D8"/>
    <w:rsid w:val="00421A46"/>
    <w:rsid w:val="00422299"/>
    <w:rsid w:val="004229FD"/>
    <w:rsid w:val="00424E84"/>
    <w:rsid w:val="00426BC2"/>
    <w:rsid w:val="004278BD"/>
    <w:rsid w:val="00430B8E"/>
    <w:rsid w:val="004339FE"/>
    <w:rsid w:val="004436FC"/>
    <w:rsid w:val="00450CFC"/>
    <w:rsid w:val="00451807"/>
    <w:rsid w:val="00452906"/>
    <w:rsid w:val="0046060F"/>
    <w:rsid w:val="0046319E"/>
    <w:rsid w:val="00464DB6"/>
    <w:rsid w:val="00471B4A"/>
    <w:rsid w:val="004741CA"/>
    <w:rsid w:val="004743F8"/>
    <w:rsid w:val="00480199"/>
    <w:rsid w:val="00490C8C"/>
    <w:rsid w:val="004912D1"/>
    <w:rsid w:val="00491826"/>
    <w:rsid w:val="0049377E"/>
    <w:rsid w:val="004A109B"/>
    <w:rsid w:val="004A12B8"/>
    <w:rsid w:val="004A131F"/>
    <w:rsid w:val="004A2B10"/>
    <w:rsid w:val="004A7435"/>
    <w:rsid w:val="004B0D3A"/>
    <w:rsid w:val="004B5E7F"/>
    <w:rsid w:val="004B767B"/>
    <w:rsid w:val="004C07FF"/>
    <w:rsid w:val="004C5150"/>
    <w:rsid w:val="004C6CCE"/>
    <w:rsid w:val="004D08B6"/>
    <w:rsid w:val="004E4475"/>
    <w:rsid w:val="004E508E"/>
    <w:rsid w:val="004E50B8"/>
    <w:rsid w:val="004E55FB"/>
    <w:rsid w:val="004E7DE3"/>
    <w:rsid w:val="004F56BB"/>
    <w:rsid w:val="004F64B6"/>
    <w:rsid w:val="004F7749"/>
    <w:rsid w:val="005036A3"/>
    <w:rsid w:val="0050385C"/>
    <w:rsid w:val="005038A4"/>
    <w:rsid w:val="00506E4E"/>
    <w:rsid w:val="00507462"/>
    <w:rsid w:val="0051266C"/>
    <w:rsid w:val="005210AB"/>
    <w:rsid w:val="00524A90"/>
    <w:rsid w:val="00526275"/>
    <w:rsid w:val="00527C86"/>
    <w:rsid w:val="00527F11"/>
    <w:rsid w:val="00534576"/>
    <w:rsid w:val="00536C2A"/>
    <w:rsid w:val="00537EC8"/>
    <w:rsid w:val="00541003"/>
    <w:rsid w:val="0054245A"/>
    <w:rsid w:val="0054486F"/>
    <w:rsid w:val="00550398"/>
    <w:rsid w:val="005547D1"/>
    <w:rsid w:val="00555D83"/>
    <w:rsid w:val="0055625B"/>
    <w:rsid w:val="00564D4F"/>
    <w:rsid w:val="00567E2A"/>
    <w:rsid w:val="00571194"/>
    <w:rsid w:val="005714D5"/>
    <w:rsid w:val="0057179E"/>
    <w:rsid w:val="00572741"/>
    <w:rsid w:val="00572EAD"/>
    <w:rsid w:val="0057341F"/>
    <w:rsid w:val="005752C0"/>
    <w:rsid w:val="00576F84"/>
    <w:rsid w:val="005774B4"/>
    <w:rsid w:val="00577CB2"/>
    <w:rsid w:val="00581A82"/>
    <w:rsid w:val="005833FE"/>
    <w:rsid w:val="00584316"/>
    <w:rsid w:val="00586884"/>
    <w:rsid w:val="00591394"/>
    <w:rsid w:val="00594828"/>
    <w:rsid w:val="005A0854"/>
    <w:rsid w:val="005A18BE"/>
    <w:rsid w:val="005A2FE1"/>
    <w:rsid w:val="005A577D"/>
    <w:rsid w:val="005A657D"/>
    <w:rsid w:val="005B19FB"/>
    <w:rsid w:val="005B23F9"/>
    <w:rsid w:val="005B2AEC"/>
    <w:rsid w:val="005B3046"/>
    <w:rsid w:val="005B6E76"/>
    <w:rsid w:val="005C0EA8"/>
    <w:rsid w:val="005C1FDF"/>
    <w:rsid w:val="005C3CB3"/>
    <w:rsid w:val="005C5F3C"/>
    <w:rsid w:val="005D04EB"/>
    <w:rsid w:val="005D4A56"/>
    <w:rsid w:val="005E0094"/>
    <w:rsid w:val="005E0F77"/>
    <w:rsid w:val="005E4256"/>
    <w:rsid w:val="005F30C6"/>
    <w:rsid w:val="00606CD6"/>
    <w:rsid w:val="00610641"/>
    <w:rsid w:val="00611B03"/>
    <w:rsid w:val="00613C8F"/>
    <w:rsid w:val="0061528E"/>
    <w:rsid w:val="00621782"/>
    <w:rsid w:val="0062682A"/>
    <w:rsid w:val="00626B9D"/>
    <w:rsid w:val="006313A3"/>
    <w:rsid w:val="00631F9E"/>
    <w:rsid w:val="00634D9A"/>
    <w:rsid w:val="00635D98"/>
    <w:rsid w:val="00640395"/>
    <w:rsid w:val="00641578"/>
    <w:rsid w:val="00642A0C"/>
    <w:rsid w:val="00642D24"/>
    <w:rsid w:val="00644070"/>
    <w:rsid w:val="00647EBE"/>
    <w:rsid w:val="00651C9F"/>
    <w:rsid w:val="00651D19"/>
    <w:rsid w:val="00654891"/>
    <w:rsid w:val="006569ED"/>
    <w:rsid w:val="00662EBC"/>
    <w:rsid w:val="00663871"/>
    <w:rsid w:val="006658EB"/>
    <w:rsid w:val="00665C8C"/>
    <w:rsid w:val="00670E46"/>
    <w:rsid w:val="0067294D"/>
    <w:rsid w:val="006733F0"/>
    <w:rsid w:val="00681727"/>
    <w:rsid w:val="00681A60"/>
    <w:rsid w:val="00682844"/>
    <w:rsid w:val="00682FE7"/>
    <w:rsid w:val="0068353C"/>
    <w:rsid w:val="006836E9"/>
    <w:rsid w:val="0068376E"/>
    <w:rsid w:val="00687DA3"/>
    <w:rsid w:val="006924CF"/>
    <w:rsid w:val="00693583"/>
    <w:rsid w:val="00693B9D"/>
    <w:rsid w:val="006950FC"/>
    <w:rsid w:val="00696F51"/>
    <w:rsid w:val="006A3079"/>
    <w:rsid w:val="006A412D"/>
    <w:rsid w:val="006A60D2"/>
    <w:rsid w:val="006B48DB"/>
    <w:rsid w:val="006B5187"/>
    <w:rsid w:val="006B638F"/>
    <w:rsid w:val="006D0084"/>
    <w:rsid w:val="006D13BA"/>
    <w:rsid w:val="006D2409"/>
    <w:rsid w:val="006D7488"/>
    <w:rsid w:val="006D7837"/>
    <w:rsid w:val="006E44FC"/>
    <w:rsid w:val="006E4828"/>
    <w:rsid w:val="006E79E2"/>
    <w:rsid w:val="006F04B1"/>
    <w:rsid w:val="006F04EE"/>
    <w:rsid w:val="006F0D86"/>
    <w:rsid w:val="006F0EF9"/>
    <w:rsid w:val="006F23E8"/>
    <w:rsid w:val="006F3E6E"/>
    <w:rsid w:val="006F6740"/>
    <w:rsid w:val="00700D78"/>
    <w:rsid w:val="00701698"/>
    <w:rsid w:val="00704470"/>
    <w:rsid w:val="007146FF"/>
    <w:rsid w:val="00714720"/>
    <w:rsid w:val="007169D9"/>
    <w:rsid w:val="00717912"/>
    <w:rsid w:val="00724207"/>
    <w:rsid w:val="0072697A"/>
    <w:rsid w:val="00726ECA"/>
    <w:rsid w:val="00727324"/>
    <w:rsid w:val="007301D0"/>
    <w:rsid w:val="00730859"/>
    <w:rsid w:val="007319B5"/>
    <w:rsid w:val="00731BB7"/>
    <w:rsid w:val="007444DF"/>
    <w:rsid w:val="00751098"/>
    <w:rsid w:val="007542DF"/>
    <w:rsid w:val="007578A9"/>
    <w:rsid w:val="00757E4D"/>
    <w:rsid w:val="00763485"/>
    <w:rsid w:val="00763D68"/>
    <w:rsid w:val="0076736F"/>
    <w:rsid w:val="00772F0B"/>
    <w:rsid w:val="0077317C"/>
    <w:rsid w:val="00774292"/>
    <w:rsid w:val="00775634"/>
    <w:rsid w:val="00775727"/>
    <w:rsid w:val="00776FFB"/>
    <w:rsid w:val="00785B47"/>
    <w:rsid w:val="00787A84"/>
    <w:rsid w:val="007904EE"/>
    <w:rsid w:val="0079075F"/>
    <w:rsid w:val="00791067"/>
    <w:rsid w:val="0079442F"/>
    <w:rsid w:val="007955AF"/>
    <w:rsid w:val="007959A4"/>
    <w:rsid w:val="007A7727"/>
    <w:rsid w:val="007B2610"/>
    <w:rsid w:val="007B6B51"/>
    <w:rsid w:val="007C0748"/>
    <w:rsid w:val="007C3D5A"/>
    <w:rsid w:val="007C54F2"/>
    <w:rsid w:val="007C6688"/>
    <w:rsid w:val="007C6E80"/>
    <w:rsid w:val="007C730F"/>
    <w:rsid w:val="007D3843"/>
    <w:rsid w:val="007D3935"/>
    <w:rsid w:val="007D6D04"/>
    <w:rsid w:val="007E2190"/>
    <w:rsid w:val="007E4B00"/>
    <w:rsid w:val="007E6D3A"/>
    <w:rsid w:val="007F4B5D"/>
    <w:rsid w:val="007F666B"/>
    <w:rsid w:val="007F6899"/>
    <w:rsid w:val="007F77F2"/>
    <w:rsid w:val="00801922"/>
    <w:rsid w:val="0080478C"/>
    <w:rsid w:val="0081218B"/>
    <w:rsid w:val="0081274B"/>
    <w:rsid w:val="00812F27"/>
    <w:rsid w:val="00831835"/>
    <w:rsid w:val="00832179"/>
    <w:rsid w:val="00832258"/>
    <w:rsid w:val="00844906"/>
    <w:rsid w:val="00854BC8"/>
    <w:rsid w:val="00856426"/>
    <w:rsid w:val="008565FD"/>
    <w:rsid w:val="00857E53"/>
    <w:rsid w:val="00861185"/>
    <w:rsid w:val="00866F93"/>
    <w:rsid w:val="00871BA4"/>
    <w:rsid w:val="0087317C"/>
    <w:rsid w:val="008764C0"/>
    <w:rsid w:val="00877193"/>
    <w:rsid w:val="00880937"/>
    <w:rsid w:val="008839C6"/>
    <w:rsid w:val="00884B3A"/>
    <w:rsid w:val="008852C1"/>
    <w:rsid w:val="008A18FF"/>
    <w:rsid w:val="008A2603"/>
    <w:rsid w:val="008A4991"/>
    <w:rsid w:val="008B1AE1"/>
    <w:rsid w:val="008B1EF8"/>
    <w:rsid w:val="008B3DF7"/>
    <w:rsid w:val="008B440A"/>
    <w:rsid w:val="008B5702"/>
    <w:rsid w:val="008C077E"/>
    <w:rsid w:val="008C1726"/>
    <w:rsid w:val="008D1ED5"/>
    <w:rsid w:val="008D798F"/>
    <w:rsid w:val="008E2D54"/>
    <w:rsid w:val="008F51A1"/>
    <w:rsid w:val="008F6E64"/>
    <w:rsid w:val="0090198F"/>
    <w:rsid w:val="0090676F"/>
    <w:rsid w:val="0091019D"/>
    <w:rsid w:val="00910E57"/>
    <w:rsid w:val="009121E0"/>
    <w:rsid w:val="00913497"/>
    <w:rsid w:val="009157C9"/>
    <w:rsid w:val="0091674C"/>
    <w:rsid w:val="0091685E"/>
    <w:rsid w:val="00925AD5"/>
    <w:rsid w:val="00932071"/>
    <w:rsid w:val="00932F1B"/>
    <w:rsid w:val="00936905"/>
    <w:rsid w:val="00937D50"/>
    <w:rsid w:val="009419AD"/>
    <w:rsid w:val="00942B12"/>
    <w:rsid w:val="00944F42"/>
    <w:rsid w:val="0094689F"/>
    <w:rsid w:val="00953B4A"/>
    <w:rsid w:val="0096533D"/>
    <w:rsid w:val="009669B0"/>
    <w:rsid w:val="009722E9"/>
    <w:rsid w:val="009823CD"/>
    <w:rsid w:val="00982555"/>
    <w:rsid w:val="00982C2B"/>
    <w:rsid w:val="00983B90"/>
    <w:rsid w:val="00992D3F"/>
    <w:rsid w:val="009A2CF4"/>
    <w:rsid w:val="009A30ED"/>
    <w:rsid w:val="009A73D3"/>
    <w:rsid w:val="009A7BAC"/>
    <w:rsid w:val="009B13AD"/>
    <w:rsid w:val="009B676B"/>
    <w:rsid w:val="009C5ED4"/>
    <w:rsid w:val="009C7A68"/>
    <w:rsid w:val="009D055B"/>
    <w:rsid w:val="009D0FE3"/>
    <w:rsid w:val="009D4D6E"/>
    <w:rsid w:val="009E10DD"/>
    <w:rsid w:val="009E4E7B"/>
    <w:rsid w:val="009E6EC7"/>
    <w:rsid w:val="009F0A76"/>
    <w:rsid w:val="009F4928"/>
    <w:rsid w:val="009F6621"/>
    <w:rsid w:val="00A00F6E"/>
    <w:rsid w:val="00A02DF4"/>
    <w:rsid w:val="00A04773"/>
    <w:rsid w:val="00A07423"/>
    <w:rsid w:val="00A07BDC"/>
    <w:rsid w:val="00A12C74"/>
    <w:rsid w:val="00A14CBE"/>
    <w:rsid w:val="00A16BAB"/>
    <w:rsid w:val="00A2154B"/>
    <w:rsid w:val="00A2156A"/>
    <w:rsid w:val="00A25627"/>
    <w:rsid w:val="00A258D0"/>
    <w:rsid w:val="00A2667D"/>
    <w:rsid w:val="00A27F31"/>
    <w:rsid w:val="00A30A58"/>
    <w:rsid w:val="00A30D12"/>
    <w:rsid w:val="00A3272B"/>
    <w:rsid w:val="00A334E4"/>
    <w:rsid w:val="00A337A4"/>
    <w:rsid w:val="00A33A1D"/>
    <w:rsid w:val="00A37E29"/>
    <w:rsid w:val="00A414BE"/>
    <w:rsid w:val="00A4410B"/>
    <w:rsid w:val="00A46F8F"/>
    <w:rsid w:val="00A47F20"/>
    <w:rsid w:val="00A503CB"/>
    <w:rsid w:val="00A5249C"/>
    <w:rsid w:val="00A53F91"/>
    <w:rsid w:val="00A55120"/>
    <w:rsid w:val="00A63B82"/>
    <w:rsid w:val="00A65AF3"/>
    <w:rsid w:val="00A66D45"/>
    <w:rsid w:val="00A705C6"/>
    <w:rsid w:val="00A83F08"/>
    <w:rsid w:val="00A84616"/>
    <w:rsid w:val="00A8714F"/>
    <w:rsid w:val="00A93690"/>
    <w:rsid w:val="00A96596"/>
    <w:rsid w:val="00AA04D5"/>
    <w:rsid w:val="00AA22F3"/>
    <w:rsid w:val="00AA426E"/>
    <w:rsid w:val="00AA5D38"/>
    <w:rsid w:val="00AA74CC"/>
    <w:rsid w:val="00AB0C41"/>
    <w:rsid w:val="00AB225B"/>
    <w:rsid w:val="00AB3F29"/>
    <w:rsid w:val="00AB6037"/>
    <w:rsid w:val="00AB65F9"/>
    <w:rsid w:val="00AB77AD"/>
    <w:rsid w:val="00AC05AA"/>
    <w:rsid w:val="00AC25E5"/>
    <w:rsid w:val="00AC5061"/>
    <w:rsid w:val="00AC5FD1"/>
    <w:rsid w:val="00AE0504"/>
    <w:rsid w:val="00AE1086"/>
    <w:rsid w:val="00AE1E90"/>
    <w:rsid w:val="00AE6B17"/>
    <w:rsid w:val="00AF1904"/>
    <w:rsid w:val="00AF521F"/>
    <w:rsid w:val="00AF5524"/>
    <w:rsid w:val="00AF5A3A"/>
    <w:rsid w:val="00AF6AEE"/>
    <w:rsid w:val="00B003F6"/>
    <w:rsid w:val="00B00E9A"/>
    <w:rsid w:val="00B02875"/>
    <w:rsid w:val="00B11DEA"/>
    <w:rsid w:val="00B136ED"/>
    <w:rsid w:val="00B13761"/>
    <w:rsid w:val="00B15F1F"/>
    <w:rsid w:val="00B169D0"/>
    <w:rsid w:val="00B2074F"/>
    <w:rsid w:val="00B22A24"/>
    <w:rsid w:val="00B3782F"/>
    <w:rsid w:val="00B4311E"/>
    <w:rsid w:val="00B43CDC"/>
    <w:rsid w:val="00B5440B"/>
    <w:rsid w:val="00B55D0A"/>
    <w:rsid w:val="00B64073"/>
    <w:rsid w:val="00B67DEE"/>
    <w:rsid w:val="00B71445"/>
    <w:rsid w:val="00B7291C"/>
    <w:rsid w:val="00B732E4"/>
    <w:rsid w:val="00B77B9A"/>
    <w:rsid w:val="00B80886"/>
    <w:rsid w:val="00B93330"/>
    <w:rsid w:val="00B94A76"/>
    <w:rsid w:val="00BA38AC"/>
    <w:rsid w:val="00BB0C87"/>
    <w:rsid w:val="00BC1629"/>
    <w:rsid w:val="00BC22F8"/>
    <w:rsid w:val="00BC3119"/>
    <w:rsid w:val="00BC567C"/>
    <w:rsid w:val="00BC6C27"/>
    <w:rsid w:val="00BD02B4"/>
    <w:rsid w:val="00BD3639"/>
    <w:rsid w:val="00BD527E"/>
    <w:rsid w:val="00BD59AB"/>
    <w:rsid w:val="00BE22F2"/>
    <w:rsid w:val="00BE3125"/>
    <w:rsid w:val="00BE6605"/>
    <w:rsid w:val="00BE6AFB"/>
    <w:rsid w:val="00BE7DA4"/>
    <w:rsid w:val="00BF0C27"/>
    <w:rsid w:val="00C02360"/>
    <w:rsid w:val="00C03A80"/>
    <w:rsid w:val="00C04DFD"/>
    <w:rsid w:val="00C04F27"/>
    <w:rsid w:val="00C07F9B"/>
    <w:rsid w:val="00C13134"/>
    <w:rsid w:val="00C138FF"/>
    <w:rsid w:val="00C1648C"/>
    <w:rsid w:val="00C21204"/>
    <w:rsid w:val="00C25B5B"/>
    <w:rsid w:val="00C366FF"/>
    <w:rsid w:val="00C373BB"/>
    <w:rsid w:val="00C379E5"/>
    <w:rsid w:val="00C37EAA"/>
    <w:rsid w:val="00C41AC2"/>
    <w:rsid w:val="00C42C68"/>
    <w:rsid w:val="00C50198"/>
    <w:rsid w:val="00C57F6D"/>
    <w:rsid w:val="00C60F87"/>
    <w:rsid w:val="00C64BD5"/>
    <w:rsid w:val="00C661AC"/>
    <w:rsid w:val="00C72248"/>
    <w:rsid w:val="00C728B5"/>
    <w:rsid w:val="00C779BD"/>
    <w:rsid w:val="00C8218A"/>
    <w:rsid w:val="00C94C78"/>
    <w:rsid w:val="00C95BA7"/>
    <w:rsid w:val="00C96424"/>
    <w:rsid w:val="00CA1695"/>
    <w:rsid w:val="00CA1CC2"/>
    <w:rsid w:val="00CA3745"/>
    <w:rsid w:val="00CA4151"/>
    <w:rsid w:val="00CA5475"/>
    <w:rsid w:val="00CA617B"/>
    <w:rsid w:val="00CB0A03"/>
    <w:rsid w:val="00CB3012"/>
    <w:rsid w:val="00CB372A"/>
    <w:rsid w:val="00CB554A"/>
    <w:rsid w:val="00CB56C4"/>
    <w:rsid w:val="00CB674E"/>
    <w:rsid w:val="00CC02D9"/>
    <w:rsid w:val="00CC0DD8"/>
    <w:rsid w:val="00CE6623"/>
    <w:rsid w:val="00CE6CD3"/>
    <w:rsid w:val="00CF1FA9"/>
    <w:rsid w:val="00CF2E17"/>
    <w:rsid w:val="00CF48FC"/>
    <w:rsid w:val="00CF50D4"/>
    <w:rsid w:val="00CF7088"/>
    <w:rsid w:val="00CF78DE"/>
    <w:rsid w:val="00D0186B"/>
    <w:rsid w:val="00D03FDF"/>
    <w:rsid w:val="00D05E5C"/>
    <w:rsid w:val="00D132A9"/>
    <w:rsid w:val="00D2237A"/>
    <w:rsid w:val="00D235F3"/>
    <w:rsid w:val="00D32424"/>
    <w:rsid w:val="00D34205"/>
    <w:rsid w:val="00D37847"/>
    <w:rsid w:val="00D43427"/>
    <w:rsid w:val="00D43C79"/>
    <w:rsid w:val="00D45DA0"/>
    <w:rsid w:val="00D557E9"/>
    <w:rsid w:val="00D6123C"/>
    <w:rsid w:val="00D61404"/>
    <w:rsid w:val="00D637C1"/>
    <w:rsid w:val="00D67430"/>
    <w:rsid w:val="00D67B60"/>
    <w:rsid w:val="00D72D41"/>
    <w:rsid w:val="00D74EC4"/>
    <w:rsid w:val="00D7634C"/>
    <w:rsid w:val="00D87321"/>
    <w:rsid w:val="00D90472"/>
    <w:rsid w:val="00D91EDA"/>
    <w:rsid w:val="00D92754"/>
    <w:rsid w:val="00D939E4"/>
    <w:rsid w:val="00D94C71"/>
    <w:rsid w:val="00D97014"/>
    <w:rsid w:val="00D97398"/>
    <w:rsid w:val="00DA25AF"/>
    <w:rsid w:val="00DA4AE1"/>
    <w:rsid w:val="00DB05BA"/>
    <w:rsid w:val="00DB23B4"/>
    <w:rsid w:val="00DB64F1"/>
    <w:rsid w:val="00DC1095"/>
    <w:rsid w:val="00DC19A7"/>
    <w:rsid w:val="00DD3254"/>
    <w:rsid w:val="00DD5A7F"/>
    <w:rsid w:val="00DD6993"/>
    <w:rsid w:val="00DE087D"/>
    <w:rsid w:val="00DE4CC5"/>
    <w:rsid w:val="00DF273F"/>
    <w:rsid w:val="00E01D47"/>
    <w:rsid w:val="00E0202C"/>
    <w:rsid w:val="00E036FB"/>
    <w:rsid w:val="00E061DB"/>
    <w:rsid w:val="00E14BD9"/>
    <w:rsid w:val="00E20EC3"/>
    <w:rsid w:val="00E25C48"/>
    <w:rsid w:val="00E300E0"/>
    <w:rsid w:val="00E31FC7"/>
    <w:rsid w:val="00E33B35"/>
    <w:rsid w:val="00E40DBE"/>
    <w:rsid w:val="00E43B70"/>
    <w:rsid w:val="00E505A1"/>
    <w:rsid w:val="00E52B25"/>
    <w:rsid w:val="00E535B8"/>
    <w:rsid w:val="00E54EB7"/>
    <w:rsid w:val="00E57E0F"/>
    <w:rsid w:val="00E61AE6"/>
    <w:rsid w:val="00E634FB"/>
    <w:rsid w:val="00E65BA6"/>
    <w:rsid w:val="00E71604"/>
    <w:rsid w:val="00E71929"/>
    <w:rsid w:val="00E71FEF"/>
    <w:rsid w:val="00E82CC5"/>
    <w:rsid w:val="00E83751"/>
    <w:rsid w:val="00E84C2D"/>
    <w:rsid w:val="00E866E6"/>
    <w:rsid w:val="00E86A42"/>
    <w:rsid w:val="00E87297"/>
    <w:rsid w:val="00E94790"/>
    <w:rsid w:val="00E964FB"/>
    <w:rsid w:val="00EA0913"/>
    <w:rsid w:val="00EA444D"/>
    <w:rsid w:val="00EA5109"/>
    <w:rsid w:val="00EA54E1"/>
    <w:rsid w:val="00EA6004"/>
    <w:rsid w:val="00EB50FA"/>
    <w:rsid w:val="00EB56C8"/>
    <w:rsid w:val="00EB622F"/>
    <w:rsid w:val="00EB788C"/>
    <w:rsid w:val="00EC2B75"/>
    <w:rsid w:val="00EC67BA"/>
    <w:rsid w:val="00EC7A40"/>
    <w:rsid w:val="00ED0F7A"/>
    <w:rsid w:val="00ED1208"/>
    <w:rsid w:val="00ED17EC"/>
    <w:rsid w:val="00ED723E"/>
    <w:rsid w:val="00ED7DFF"/>
    <w:rsid w:val="00EE178A"/>
    <w:rsid w:val="00EE444E"/>
    <w:rsid w:val="00EE4479"/>
    <w:rsid w:val="00EE709D"/>
    <w:rsid w:val="00EF045F"/>
    <w:rsid w:val="00EF4BED"/>
    <w:rsid w:val="00EF7643"/>
    <w:rsid w:val="00F020DB"/>
    <w:rsid w:val="00F11006"/>
    <w:rsid w:val="00F150D2"/>
    <w:rsid w:val="00F17037"/>
    <w:rsid w:val="00F22B2B"/>
    <w:rsid w:val="00F268F7"/>
    <w:rsid w:val="00F26BCB"/>
    <w:rsid w:val="00F2759A"/>
    <w:rsid w:val="00F27CFA"/>
    <w:rsid w:val="00F36028"/>
    <w:rsid w:val="00F36D2B"/>
    <w:rsid w:val="00F37CE9"/>
    <w:rsid w:val="00F51FC9"/>
    <w:rsid w:val="00F55416"/>
    <w:rsid w:val="00F62B44"/>
    <w:rsid w:val="00F64933"/>
    <w:rsid w:val="00F65FA6"/>
    <w:rsid w:val="00F73203"/>
    <w:rsid w:val="00F74948"/>
    <w:rsid w:val="00F84C4B"/>
    <w:rsid w:val="00F865EF"/>
    <w:rsid w:val="00F91C7D"/>
    <w:rsid w:val="00F9241B"/>
    <w:rsid w:val="00F929AF"/>
    <w:rsid w:val="00F929B3"/>
    <w:rsid w:val="00F965A0"/>
    <w:rsid w:val="00F969BA"/>
    <w:rsid w:val="00F96E3F"/>
    <w:rsid w:val="00FA0A2F"/>
    <w:rsid w:val="00FA624D"/>
    <w:rsid w:val="00FB0231"/>
    <w:rsid w:val="00FB2A31"/>
    <w:rsid w:val="00FB5AD6"/>
    <w:rsid w:val="00FC051D"/>
    <w:rsid w:val="00FC5362"/>
    <w:rsid w:val="00FD288B"/>
    <w:rsid w:val="00FD31BA"/>
    <w:rsid w:val="00FD3DE9"/>
    <w:rsid w:val="00FD5C00"/>
    <w:rsid w:val="00FE2021"/>
    <w:rsid w:val="00FE29E0"/>
    <w:rsid w:val="00FF336C"/>
    <w:rsid w:val="00FF4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29"/>
    <o:shapelayout v:ext="edit">
      <o:idmap v:ext="edit" data="1"/>
    </o:shapelayout>
  </w:shapeDefaults>
  <w:doNotEmbedSmartTags/>
  <w:decimalSymbol w:val=","/>
  <w:listSeparator w:val=";"/>
  <w14:docId w14:val="33EDEF9E"/>
  <w15:chartTrackingRefBased/>
  <w15:docId w15:val="{C217EFCA-D703-438D-8116-A39BA65AB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widowControl w:val="0"/>
      <w:numPr>
        <w:numId w:val="1"/>
      </w:num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8618"/>
      </w:tabs>
      <w:snapToGrid w:val="0"/>
      <w:jc w:val="center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autoSpaceDE w:val="0"/>
      <w:spacing w:line="240" w:lineRule="atLeast"/>
      <w:ind w:left="567" w:firstLine="0"/>
      <w:jc w:val="center"/>
      <w:outlineLvl w:val="1"/>
    </w:pPr>
    <w:rPr>
      <w:rFonts w:eastAsia="Arial Unicode MS"/>
      <w:b/>
      <w:bCs/>
      <w:color w:val="000000"/>
      <w:szCs w:val="20"/>
    </w:rPr>
  </w:style>
  <w:style w:type="paragraph" w:styleId="Nadpis3">
    <w:name w:val="heading 3"/>
    <w:basedOn w:val="Normln"/>
    <w:next w:val="Normln"/>
    <w:qFormat/>
    <w:pPr>
      <w:keepNext/>
      <w:widowControl w:val="0"/>
      <w:numPr>
        <w:ilvl w:val="2"/>
        <w:numId w:val="1"/>
      </w:num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8618"/>
      </w:tabs>
      <w:snapToGrid w:val="0"/>
      <w:jc w:val="center"/>
      <w:outlineLvl w:val="2"/>
    </w:pPr>
    <w:rPr>
      <w:rFonts w:ascii="Arial" w:hAnsi="Arial" w:cs="Arial"/>
      <w:b/>
    </w:rPr>
  </w:style>
  <w:style w:type="paragraph" w:styleId="Nadpis4">
    <w:name w:val="heading 4"/>
    <w:basedOn w:val="Normln"/>
    <w:next w:val="Normln"/>
    <w:qFormat/>
    <w:pPr>
      <w:keepNext/>
      <w:widowControl w:val="0"/>
      <w:numPr>
        <w:ilvl w:val="3"/>
        <w:numId w:val="1"/>
      </w:num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8618"/>
      </w:tabs>
      <w:snapToGrid w:val="0"/>
      <w:jc w:val="center"/>
      <w:outlineLvl w:val="3"/>
    </w:pPr>
    <w:rPr>
      <w:rFonts w:ascii="Arial" w:hAnsi="Arial" w:cs="Arial"/>
      <w:bCs/>
      <w:sz w:val="20"/>
      <w:szCs w:val="20"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numPr>
        <w:ilvl w:val="4"/>
        <w:numId w:val="1"/>
      </w:num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8618"/>
      </w:tabs>
      <w:snapToGrid w:val="0"/>
      <w:jc w:val="both"/>
      <w:outlineLvl w:val="4"/>
    </w:pPr>
    <w:rPr>
      <w:rFonts w:ascii="Arial" w:hAnsi="Arial" w:cs="Arial"/>
      <w:bCs/>
      <w:sz w:val="20"/>
    </w:rPr>
  </w:style>
  <w:style w:type="paragraph" w:styleId="Nadpis6">
    <w:name w:val="heading 6"/>
    <w:basedOn w:val="Normln"/>
    <w:next w:val="Normln"/>
    <w:qFormat/>
    <w:pPr>
      <w:keepNext/>
      <w:widowControl w:val="0"/>
      <w:numPr>
        <w:ilvl w:val="5"/>
        <w:numId w:val="1"/>
      </w:num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8618"/>
      </w:tabs>
      <w:snapToGrid w:val="0"/>
      <w:jc w:val="both"/>
      <w:outlineLvl w:val="5"/>
    </w:pPr>
    <w:rPr>
      <w:rFonts w:ascii="Arial" w:hAnsi="Arial" w:cs="Arial"/>
      <w:b/>
      <w:iCs/>
      <w:sz w:val="20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jc w:val="both"/>
      <w:outlineLvl w:val="6"/>
    </w:pPr>
    <w:rPr>
      <w:rFonts w:ascii="Arial" w:hAnsi="Arial" w:cs="Arial"/>
      <w:bCs/>
      <w:sz w:val="28"/>
    </w:rPr>
  </w:style>
  <w:style w:type="paragraph" w:styleId="Nadpis8">
    <w:name w:val="heading 8"/>
    <w:basedOn w:val="Normln"/>
    <w:next w:val="Normln"/>
    <w:qFormat/>
    <w:pPr>
      <w:keepNext/>
      <w:widowControl w:val="0"/>
      <w:numPr>
        <w:ilvl w:val="7"/>
        <w:numId w:val="1"/>
      </w:numPr>
      <w:tabs>
        <w:tab w:val="left" w:pos="0"/>
      </w:tabs>
      <w:jc w:val="both"/>
      <w:outlineLvl w:val="7"/>
    </w:pPr>
    <w:rPr>
      <w:rFonts w:ascii="Arial" w:hAnsi="Arial" w:cs="Arial"/>
      <w:b/>
      <w:bCs/>
      <w:color w:val="000000"/>
      <w:sz w:val="22"/>
      <w:szCs w:val="20"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1z0">
    <w:name w:val="WW8Num11z0"/>
    <w:rPr>
      <w:rFonts w:hint="default"/>
      <w:b/>
    </w:rPr>
  </w:style>
  <w:style w:type="character" w:customStyle="1" w:styleId="WW8Num11z1">
    <w:name w:val="WW8Num11z1"/>
    <w:rPr>
      <w:rFonts w:ascii="Arial" w:hAnsi="Arial" w:cs="Arial" w:hint="default"/>
      <w:b/>
      <w:color w:val="auto"/>
      <w:sz w:val="18"/>
      <w:szCs w:val="20"/>
    </w:rPr>
  </w:style>
  <w:style w:type="character" w:customStyle="1" w:styleId="WW8Num12z0">
    <w:name w:val="WW8Num12z0"/>
    <w:rPr>
      <w:rFonts w:ascii="Arial" w:eastAsia="Calibri" w:hAnsi="Arial" w:cs="Arial"/>
      <w:sz w:val="18"/>
      <w:szCs w:val="18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Times New Roman" w:eastAsia="Times New Roman" w:hAnsi="Times New Roman" w:cs="Times New Roman" w:hint="default"/>
      <w:b w:val="0"/>
      <w:sz w:val="18"/>
      <w:szCs w:val="18"/>
    </w:rPr>
  </w:style>
  <w:style w:type="character" w:customStyle="1" w:styleId="WW8Num13z1">
    <w:name w:val="WW8Num13z1"/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</w:rPr>
  </w:style>
  <w:style w:type="character" w:customStyle="1" w:styleId="WW8Num15z0">
    <w:name w:val="WW8Num15z0"/>
    <w:rPr>
      <w:rFonts w:hint="default"/>
      <w:b/>
    </w:rPr>
  </w:style>
  <w:style w:type="character" w:customStyle="1" w:styleId="WW8Num15z1">
    <w:name w:val="WW8Num15z1"/>
    <w:rPr>
      <w:rFonts w:ascii="Arial" w:hAnsi="Arial" w:cs="Arial" w:hint="default"/>
      <w:b/>
      <w:bCs/>
      <w:color w:val="auto"/>
      <w:sz w:val="18"/>
      <w:szCs w:val="18"/>
    </w:rPr>
  </w:style>
  <w:style w:type="character" w:customStyle="1" w:styleId="WW8Num16z0">
    <w:name w:val="WW8Num16z0"/>
    <w:rPr>
      <w:rFonts w:ascii="Arial" w:hAnsi="Arial" w:cs="Arial" w:hint="default"/>
      <w:b/>
      <w:sz w:val="18"/>
      <w:szCs w:val="18"/>
    </w:rPr>
  </w:style>
  <w:style w:type="character" w:customStyle="1" w:styleId="WW8Num17z0">
    <w:name w:val="WW8Num17z0"/>
    <w:rPr>
      <w:rFonts w:ascii="Arial" w:hAnsi="Arial" w:cs="Arial" w:hint="default"/>
      <w:b/>
      <w:bCs/>
      <w:iCs/>
      <w:sz w:val="18"/>
      <w:szCs w:val="18"/>
    </w:rPr>
  </w:style>
  <w:style w:type="character" w:customStyle="1" w:styleId="WW8Num18z0">
    <w:name w:val="WW8Num18z0"/>
    <w:rPr>
      <w:rFonts w:ascii="Arial" w:hAnsi="Arial" w:cs="Arial" w:hint="default"/>
      <w:b/>
      <w:bCs/>
      <w:sz w:val="18"/>
      <w:szCs w:val="18"/>
    </w:rPr>
  </w:style>
  <w:style w:type="character" w:customStyle="1" w:styleId="WW8Num19z0">
    <w:name w:val="WW8Num19z0"/>
    <w:rPr>
      <w:rFonts w:ascii="Arial" w:eastAsia="Times New Roman" w:hAnsi="Arial" w:cs="Arial" w:hint="default"/>
      <w:b/>
      <w:sz w:val="18"/>
      <w:szCs w:val="18"/>
    </w:rPr>
  </w:style>
  <w:style w:type="character" w:customStyle="1" w:styleId="WW8Num20z0">
    <w:name w:val="WW8Num20z0"/>
    <w:rPr>
      <w:rFonts w:ascii="Arial" w:hAnsi="Arial" w:cs="Arial" w:hint="default"/>
      <w:b/>
      <w:sz w:val="18"/>
      <w:szCs w:val="18"/>
    </w:rPr>
  </w:style>
  <w:style w:type="character" w:customStyle="1" w:styleId="WW8Num21z0">
    <w:name w:val="WW8Num21z0"/>
    <w:rPr>
      <w:rFonts w:ascii="Arial" w:hAnsi="Arial" w:cs="Arial" w:hint="default"/>
      <w:b/>
      <w:bCs/>
      <w:sz w:val="18"/>
      <w:szCs w:val="18"/>
    </w:rPr>
  </w:style>
  <w:style w:type="character" w:customStyle="1" w:styleId="WW8Num22z0">
    <w:name w:val="WW8Num22z0"/>
    <w:rPr>
      <w:rFonts w:ascii="Arial" w:eastAsia="Calibri" w:hAnsi="Arial" w:cs="Arial" w:hint="default"/>
      <w:b/>
      <w:sz w:val="18"/>
      <w:szCs w:val="18"/>
    </w:rPr>
  </w:style>
  <w:style w:type="character" w:customStyle="1" w:styleId="WW8Num23z0">
    <w:name w:val="WW8Num23z0"/>
    <w:rPr>
      <w:rFonts w:hint="default"/>
      <w:b/>
    </w:rPr>
  </w:style>
  <w:style w:type="character" w:customStyle="1" w:styleId="WW8Num23z1">
    <w:name w:val="WW8Num23z1"/>
    <w:rPr>
      <w:rFonts w:ascii="Arial" w:hAnsi="Arial" w:cs="Arial" w:hint="default"/>
      <w:b/>
      <w:bCs w:val="0"/>
      <w:color w:val="auto"/>
      <w:sz w:val="18"/>
      <w:szCs w:val="18"/>
    </w:rPr>
  </w:style>
  <w:style w:type="character" w:customStyle="1" w:styleId="WW8Num24z0">
    <w:name w:val="WW8Num24z0"/>
    <w:rPr>
      <w:rFonts w:ascii="Arial" w:eastAsia="Calibri" w:hAnsi="Arial" w:cs="Arial" w:hint="default"/>
      <w:b/>
      <w:bCs/>
      <w:sz w:val="20"/>
      <w:szCs w:val="18"/>
    </w:rPr>
  </w:style>
  <w:style w:type="character" w:customStyle="1" w:styleId="WW8Num25z0">
    <w:name w:val="WW8Num25z0"/>
    <w:rPr>
      <w:rFonts w:hint="default"/>
      <w:b/>
    </w:rPr>
  </w:style>
  <w:style w:type="character" w:customStyle="1" w:styleId="WW8Num25z1">
    <w:name w:val="WW8Num25z1"/>
    <w:rPr>
      <w:rFonts w:ascii="Arial" w:hAnsi="Arial" w:cs="Arial" w:hint="default"/>
      <w:b/>
      <w:bCs/>
      <w:color w:val="auto"/>
      <w:sz w:val="18"/>
      <w:szCs w:val="20"/>
    </w:rPr>
  </w:style>
  <w:style w:type="character" w:customStyle="1" w:styleId="WW8Num26z0">
    <w:name w:val="WW8Num26z0"/>
    <w:rPr>
      <w:rFonts w:ascii="Arial" w:eastAsia="Calibri" w:hAnsi="Arial" w:cs="Arial" w:hint="default"/>
      <w:b/>
      <w:sz w:val="18"/>
      <w:szCs w:val="18"/>
    </w:rPr>
  </w:style>
  <w:style w:type="character" w:customStyle="1" w:styleId="WW8Num27z0">
    <w:name w:val="WW8Num27z0"/>
    <w:rPr>
      <w:rFonts w:ascii="Arial" w:eastAsia="Times New Roman" w:hAnsi="Arial" w:cs="Arial" w:hint="default"/>
      <w:sz w:val="18"/>
      <w:szCs w:val="18"/>
      <w:shd w:val="clear" w:color="auto" w:fill="FFFF00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customStyle="1" w:styleId="platne1">
    <w:name w:val="platne1"/>
    <w:basedOn w:val="Standardnpsmoodstavce1"/>
  </w:style>
  <w:style w:type="character" w:styleId="Siln">
    <w:name w:val="Strong"/>
    <w:qFormat/>
    <w:rPr>
      <w:b/>
      <w:bCs/>
    </w:rPr>
  </w:style>
  <w:style w:type="character" w:customStyle="1" w:styleId="Zvraznn">
    <w:name w:val="Zvýraznění"/>
    <w:qFormat/>
    <w:rPr>
      <w:i/>
      <w:iCs/>
    </w:rPr>
  </w:style>
  <w:style w:type="character" w:styleId="slostrnky">
    <w:name w:val="page number"/>
    <w:basedOn w:val="Standardnpsmoodstavce1"/>
  </w:style>
  <w:style w:type="character" w:customStyle="1" w:styleId="CharChar5">
    <w:name w:val="Char Char5"/>
    <w:rPr>
      <w:rFonts w:ascii="Cambria" w:eastAsia="Times New Roman" w:hAnsi="Cambria" w:cs="Times New Roman"/>
      <w:sz w:val="22"/>
      <w:szCs w:val="22"/>
    </w:rPr>
  </w:style>
  <w:style w:type="character" w:customStyle="1" w:styleId="CharChar3">
    <w:name w:val="Char Char3"/>
    <w:rPr>
      <w:rFonts w:ascii="Courier New" w:hAnsi="Courier New" w:cs="Courier New"/>
    </w:rPr>
  </w:style>
  <w:style w:type="character" w:customStyle="1" w:styleId="CharChar2">
    <w:name w:val="Char Char2"/>
    <w:rPr>
      <w:sz w:val="24"/>
      <w:szCs w:val="24"/>
    </w:rPr>
  </w:style>
  <w:style w:type="character" w:customStyle="1" w:styleId="CharChar1">
    <w:name w:val="Char Char1"/>
    <w:rPr>
      <w:rFonts w:ascii="Tahoma" w:hAnsi="Tahoma" w:cs="Tahoma"/>
      <w:sz w:val="16"/>
      <w:szCs w:val="16"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CharChar4">
    <w:name w:val="Char Char4"/>
    <w:rPr>
      <w:sz w:val="24"/>
      <w:szCs w:val="24"/>
    </w:rPr>
  </w:style>
  <w:style w:type="character" w:customStyle="1" w:styleId="CharChar">
    <w:name w:val="Char Char"/>
    <w:rPr>
      <w:b/>
      <w:bCs/>
      <w:sz w:val="24"/>
      <w:szCs w:val="24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link w:val="ZkladntextChar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8618"/>
      </w:tabs>
      <w:snapToGrid w:val="0"/>
      <w:jc w:val="both"/>
    </w:pPr>
    <w:rPr>
      <w:sz w:val="20"/>
      <w:szCs w:val="20"/>
      <w:lang w:val="x-none"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Nzev">
    <w:name w:val="Title"/>
    <w:basedOn w:val="Normln"/>
    <w:next w:val="Podtitul"/>
    <w:link w:val="NzevChar"/>
    <w:qFormat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8618"/>
      </w:tabs>
      <w:snapToGrid w:val="0"/>
      <w:jc w:val="center"/>
    </w:pPr>
    <w:rPr>
      <w:b/>
      <w:sz w:val="32"/>
      <w:szCs w:val="20"/>
      <w:lang w:val="x-none"/>
    </w:rPr>
  </w:style>
  <w:style w:type="paragraph" w:customStyle="1" w:styleId="Podtitul">
    <w:name w:val="Podtitul"/>
    <w:basedOn w:val="Normln"/>
    <w:next w:val="Zkladntext"/>
    <w:link w:val="PodtitulChar"/>
    <w:qFormat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8618"/>
      </w:tabs>
      <w:snapToGrid w:val="0"/>
      <w:jc w:val="center"/>
    </w:pPr>
    <w:rPr>
      <w:rFonts w:ascii="Arial" w:hAnsi="Arial"/>
      <w:b/>
      <w:u w:val="single"/>
      <w:lang w:val="x-none"/>
    </w:rPr>
  </w:style>
  <w:style w:type="paragraph" w:customStyle="1" w:styleId="Textkomente1">
    <w:name w:val="Text komentáře1"/>
    <w:basedOn w:val="Normln"/>
    <w:pPr>
      <w:spacing w:before="280" w:after="280"/>
    </w:pPr>
  </w:style>
  <w:style w:type="paragraph" w:customStyle="1" w:styleId="msocommentsubject0">
    <w:name w:val="msocommentsubject"/>
    <w:basedOn w:val="Textkomente1"/>
    <w:next w:val="Textkomente1"/>
    <w:pPr>
      <w:spacing w:before="0" w:after="0"/>
    </w:pPr>
    <w:rPr>
      <w:b/>
      <w:bCs/>
      <w:sz w:val="20"/>
      <w:szCs w:val="20"/>
    </w:rPr>
  </w:style>
  <w:style w:type="paragraph" w:customStyle="1" w:styleId="Zkladntext31">
    <w:name w:val="Základní text 31"/>
    <w:basedOn w:val="Normln"/>
    <w:rPr>
      <w:sz w:val="20"/>
    </w:rPr>
  </w:style>
  <w:style w:type="paragraph" w:styleId="Textpoznpodarou">
    <w:name w:val="footnote text"/>
    <w:basedOn w:val="Normln"/>
    <w:pPr>
      <w:snapToGrid w:val="0"/>
    </w:pPr>
    <w:rPr>
      <w:sz w:val="20"/>
      <w:szCs w:val="20"/>
      <w:lang w:val="de-DE"/>
    </w:rPr>
  </w:style>
  <w:style w:type="paragraph" w:customStyle="1" w:styleId="Zkladntext21">
    <w:name w:val="Základní text 21"/>
    <w:basedOn w:val="Normln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8618"/>
      </w:tabs>
      <w:snapToGrid w:val="0"/>
      <w:jc w:val="both"/>
    </w:pPr>
    <w:rPr>
      <w:sz w:val="22"/>
    </w:rPr>
  </w:style>
  <w:style w:type="paragraph" w:customStyle="1" w:styleId="Zkladntextodsazen21">
    <w:name w:val="Základní text odsazený 21"/>
    <w:basedOn w:val="Normln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8618"/>
      </w:tabs>
      <w:snapToGrid w:val="0"/>
      <w:ind w:left="927" w:hanging="360"/>
      <w:jc w:val="both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Normodsaz">
    <w:name w:val="Norm.odsaz."/>
    <w:basedOn w:val="Normln"/>
    <w:pPr>
      <w:tabs>
        <w:tab w:val="left" w:pos="567"/>
      </w:tabs>
      <w:spacing w:before="120" w:after="120"/>
      <w:ind w:left="567" w:hanging="567"/>
      <w:jc w:val="both"/>
    </w:pPr>
    <w:rPr>
      <w:szCs w:val="20"/>
    </w:rPr>
  </w:style>
  <w:style w:type="paragraph" w:customStyle="1" w:styleId="Styl3">
    <w:name w:val="Styl3"/>
    <w:basedOn w:val="Nadpis1"/>
    <w:pPr>
      <w:keepNext w:val="0"/>
      <w:widowControl/>
      <w:numPr>
        <w:numId w:val="0"/>
      </w:numPr>
      <w:shd w:val="clear" w:color="auto" w:fill="FFFFFF"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8618"/>
      </w:tabs>
      <w:snapToGrid/>
      <w:spacing w:before="360" w:after="240"/>
      <w:jc w:val="both"/>
      <w:outlineLvl w:val="9"/>
    </w:pPr>
    <w:rPr>
      <w:rFonts w:ascii="Arial" w:hAnsi="Arial" w:cs="Arial"/>
      <w:caps/>
      <w:sz w:val="20"/>
      <w:szCs w:val="20"/>
      <w:u w:val="single"/>
    </w:rPr>
  </w:style>
  <w:style w:type="paragraph" w:styleId="FormtovanvHTML">
    <w:name w:val="HTML Preformatted"/>
    <w:basedOn w:val="Normln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Odstavecseseznamem">
    <w:name w:val="List Paragraph"/>
    <w:basedOn w:val="Normln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1"/>
    <w:next w:val="Textkomente1"/>
    <w:pPr>
      <w:spacing w:before="0" w:after="0"/>
    </w:pPr>
    <w:rPr>
      <w:b/>
      <w:bCs/>
      <w:sz w:val="20"/>
      <w:szCs w:val="20"/>
    </w:rPr>
  </w:style>
  <w:style w:type="paragraph" w:customStyle="1" w:styleId="Obsahrmce">
    <w:name w:val="Obsah rámce"/>
    <w:basedOn w:val="Zkladntext"/>
  </w:style>
  <w:style w:type="paragraph" w:customStyle="1" w:styleId="Nadpis10">
    <w:name w:val="Nadpis 10"/>
    <w:basedOn w:val="Nadpis"/>
    <w:next w:val="Zkladntext"/>
    <w:pPr>
      <w:tabs>
        <w:tab w:val="num" w:pos="2880"/>
      </w:tabs>
      <w:ind w:left="2880" w:hanging="1584"/>
      <w:outlineLvl w:val="8"/>
    </w:pPr>
    <w:rPr>
      <w:b/>
      <w:bCs/>
      <w:sz w:val="21"/>
      <w:szCs w:val="21"/>
    </w:rPr>
  </w:style>
  <w:style w:type="character" w:customStyle="1" w:styleId="PodtitulChar">
    <w:name w:val="Podtitul Char"/>
    <w:link w:val="Podtitul"/>
    <w:rsid w:val="00717912"/>
    <w:rPr>
      <w:rFonts w:ascii="Arial" w:hAnsi="Arial" w:cs="Arial"/>
      <w:b/>
      <w:sz w:val="24"/>
      <w:szCs w:val="24"/>
      <w:u w:val="single"/>
      <w:lang w:eastAsia="ar-SA"/>
    </w:rPr>
  </w:style>
  <w:style w:type="paragraph" w:styleId="Bezmezer">
    <w:name w:val="No Spacing"/>
    <w:uiPriority w:val="1"/>
    <w:qFormat/>
    <w:rsid w:val="003C1A4C"/>
    <w:pPr>
      <w:suppressAutoHyphens/>
    </w:pPr>
    <w:rPr>
      <w:sz w:val="24"/>
      <w:szCs w:val="24"/>
      <w:lang w:eastAsia="ar-SA"/>
    </w:rPr>
  </w:style>
  <w:style w:type="character" w:customStyle="1" w:styleId="ZpatChar">
    <w:name w:val="Zápatí Char"/>
    <w:link w:val="Zpat"/>
    <w:uiPriority w:val="99"/>
    <w:rsid w:val="00C779BD"/>
    <w:rPr>
      <w:sz w:val="24"/>
      <w:szCs w:val="24"/>
      <w:lang w:eastAsia="ar-SA"/>
    </w:rPr>
  </w:style>
  <w:style w:type="character" w:customStyle="1" w:styleId="WW8Num19z1">
    <w:name w:val="WW8Num19z1"/>
    <w:rsid w:val="00056049"/>
  </w:style>
  <w:style w:type="character" w:customStyle="1" w:styleId="NzevChar">
    <w:name w:val="Název Char"/>
    <w:link w:val="Nzev"/>
    <w:rsid w:val="00464DB6"/>
    <w:rPr>
      <w:b/>
      <w:sz w:val="32"/>
      <w:lang w:eastAsia="ar-SA"/>
    </w:rPr>
  </w:style>
  <w:style w:type="character" w:customStyle="1" w:styleId="ZkladntextChar">
    <w:name w:val="Základní text Char"/>
    <w:link w:val="Zkladntext"/>
    <w:rsid w:val="000F197B"/>
    <w:rPr>
      <w:lang w:eastAsia="ar-SA"/>
    </w:rPr>
  </w:style>
  <w:style w:type="character" w:customStyle="1" w:styleId="FontStyle19">
    <w:name w:val="Font Style19"/>
    <w:uiPriority w:val="99"/>
    <w:rsid w:val="00F929B3"/>
    <w:rPr>
      <w:rFonts w:ascii="Arial" w:hAnsi="Arial" w:cs="Arial" w:hint="default"/>
      <w:b/>
      <w:bCs w:val="0"/>
      <w:sz w:val="20"/>
    </w:rPr>
  </w:style>
  <w:style w:type="character" w:customStyle="1" w:styleId="FontStyle18">
    <w:name w:val="Font Style18"/>
    <w:uiPriority w:val="99"/>
    <w:rsid w:val="00F929B3"/>
    <w:rPr>
      <w:rFonts w:ascii="Arial" w:hAnsi="Arial" w:cs="Arial" w:hint="default"/>
      <w:sz w:val="20"/>
    </w:rPr>
  </w:style>
  <w:style w:type="character" w:styleId="Odkaznakoment">
    <w:name w:val="annotation reference"/>
    <w:semiHidden/>
    <w:unhideWhenUsed/>
    <w:rsid w:val="00E33B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33B35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E33B35"/>
    <w:rPr>
      <w:lang w:eastAsia="ar-SA"/>
    </w:rPr>
  </w:style>
  <w:style w:type="paragraph" w:styleId="Revize">
    <w:name w:val="Revision"/>
    <w:hidden/>
    <w:uiPriority w:val="99"/>
    <w:semiHidden/>
    <w:rsid w:val="005210AB"/>
    <w:rPr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5642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856426"/>
    <w:rPr>
      <w:sz w:val="24"/>
      <w:szCs w:val="24"/>
      <w:lang w:eastAsia="ar-SA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856426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856426"/>
    <w:rPr>
      <w:sz w:val="24"/>
      <w:szCs w:val="24"/>
      <w:lang w:eastAsia="ar-SA"/>
    </w:rPr>
  </w:style>
  <w:style w:type="paragraph" w:styleId="Normlnweb">
    <w:name w:val="Normal (Web)"/>
    <w:basedOn w:val="Normln"/>
    <w:semiHidden/>
    <w:rsid w:val="00541003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eastAsia="cs-CZ"/>
    </w:rPr>
  </w:style>
  <w:style w:type="paragraph" w:customStyle="1" w:styleId="ZkladntextIMP">
    <w:name w:val="Základní text_IMP"/>
    <w:basedOn w:val="Normln"/>
    <w:rsid w:val="00541003"/>
    <w:pPr>
      <w:widowControl w:val="0"/>
      <w:spacing w:line="249" w:lineRule="auto"/>
    </w:pPr>
    <w:rPr>
      <w:szCs w:val="20"/>
      <w:lang w:eastAsia="cs-CZ"/>
    </w:rPr>
  </w:style>
  <w:style w:type="paragraph" w:customStyle="1" w:styleId="odrka1">
    <w:name w:val="odrážka1"/>
    <w:basedOn w:val="Normln"/>
    <w:link w:val="odrka1Char"/>
    <w:rsid w:val="002B56B4"/>
    <w:pPr>
      <w:numPr>
        <w:numId w:val="8"/>
      </w:numPr>
      <w:suppressAutoHyphens w:val="0"/>
      <w:spacing w:before="120"/>
      <w:ind w:left="714" w:hanging="357"/>
      <w:jc w:val="both"/>
    </w:pPr>
    <w:rPr>
      <w:rFonts w:ascii="Arial" w:hAnsi="Arial"/>
      <w:sz w:val="22"/>
      <w:lang w:eastAsia="cs-CZ"/>
    </w:rPr>
  </w:style>
  <w:style w:type="paragraph" w:customStyle="1" w:styleId="CharCharCharChar">
    <w:name w:val="Char Char Char Char"/>
    <w:basedOn w:val="Normln"/>
    <w:rsid w:val="002B56B4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rka1Char">
    <w:name w:val="odrážka1 Char"/>
    <w:basedOn w:val="Standardnpsmoodstavce"/>
    <w:link w:val="odrka1"/>
    <w:rsid w:val="002B56B4"/>
    <w:rPr>
      <w:rFonts w:ascii="Arial" w:hAnsi="Arial"/>
      <w:sz w:val="22"/>
      <w:szCs w:val="24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B136ED"/>
    <w:pPr>
      <w:suppressAutoHyphens w:val="0"/>
      <w:spacing w:after="120"/>
      <w:ind w:left="283"/>
    </w:pPr>
    <w:rPr>
      <w:rFonts w:ascii="Verdana" w:hAnsi="Verdana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B136ED"/>
    <w:rPr>
      <w:rFonts w:ascii="Verdana" w:hAnsi="Verdana"/>
      <w:sz w:val="16"/>
      <w:szCs w:val="16"/>
    </w:rPr>
  </w:style>
  <w:style w:type="paragraph" w:customStyle="1" w:styleId="Standard">
    <w:name w:val="Standard"/>
    <w:rsid w:val="00B003F6"/>
    <w:pPr>
      <w:suppressAutoHyphens/>
      <w:autoSpaceDN w:val="0"/>
      <w:textAlignment w:val="baseline"/>
    </w:pPr>
    <w:rPr>
      <w:rFonts w:ascii="Verdana" w:hAnsi="Verdana"/>
      <w:kern w:val="3"/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480199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6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7C3C3-6997-4070-9A0E-BD08A59D5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6</Pages>
  <Words>1947</Words>
  <Characters>11492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UDr</vt:lpstr>
    </vt:vector>
  </TitlesOfParts>
  <Company>Město Třeboň</Company>
  <LinksUpToDate>false</LinksUpToDate>
  <CharactersWithSpaces>13413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UDr</dc:title>
  <dc:subject/>
  <dc:creator>JUDr. Karel Jelínek</dc:creator>
  <cp:keywords/>
  <cp:lastModifiedBy>Alexandra Jelínková</cp:lastModifiedBy>
  <cp:revision>26</cp:revision>
  <cp:lastPrinted>2025-07-17T07:08:00Z</cp:lastPrinted>
  <dcterms:created xsi:type="dcterms:W3CDTF">2025-07-17T07:26:00Z</dcterms:created>
  <dcterms:modified xsi:type="dcterms:W3CDTF">2025-07-21T09:54:00Z</dcterms:modified>
</cp:coreProperties>
</file>